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717AD3" w:rsidRDefault="00717AD3" w:rsidP="00E26FEE">
      <w:pPr>
        <w:widowControl w:val="0"/>
        <w:spacing w:after="160" w:line="360" w:lineRule="auto"/>
        <w:ind w:firstLine="567"/>
        <w:contextualSpacing/>
        <w:jc w:val="right"/>
        <w:rPr>
          <w:rFonts w:ascii="GHEA Grapalat" w:hAnsi="GHEA Grapalat"/>
          <w:i/>
          <w:lang w:val="hy-AM"/>
        </w:rPr>
      </w:pPr>
    </w:p>
    <w:p w:rsidR="0086201E" w:rsidRPr="0086201E" w:rsidRDefault="0086201E" w:rsidP="0086201E">
      <w:pPr>
        <w:widowControl w:val="0"/>
        <w:spacing w:after="160" w:line="360" w:lineRule="auto"/>
        <w:ind w:firstLine="567"/>
        <w:contextualSpacing/>
        <w:jc w:val="right"/>
        <w:rPr>
          <w:rFonts w:ascii="GHEA Grapalat" w:hAnsi="GHEA Grapalat"/>
          <w:i/>
        </w:rPr>
      </w:pPr>
      <w:r w:rsidRPr="0086201E">
        <w:rPr>
          <w:rFonts w:ascii="GHEA Grapalat" w:hAnsi="GHEA Grapalat"/>
          <w:i/>
        </w:rPr>
        <w:t>ЗАЯВЛЕНИЕ:</w:t>
      </w:r>
    </w:p>
    <w:p w:rsidR="0086201E" w:rsidRPr="0086201E" w:rsidRDefault="0086201E" w:rsidP="0086201E">
      <w:pPr>
        <w:widowControl w:val="0"/>
        <w:spacing w:after="160" w:line="360" w:lineRule="auto"/>
        <w:ind w:firstLine="567"/>
        <w:contextualSpacing/>
        <w:jc w:val="right"/>
        <w:rPr>
          <w:rFonts w:ascii="GHEA Grapalat" w:hAnsi="GHEA Grapalat"/>
          <w:i/>
        </w:rPr>
      </w:pPr>
    </w:p>
    <w:p w:rsidR="0086201E" w:rsidRPr="0086201E" w:rsidRDefault="0086201E" w:rsidP="0086201E">
      <w:pPr>
        <w:widowControl w:val="0"/>
        <w:spacing w:after="160" w:line="360" w:lineRule="auto"/>
        <w:ind w:firstLine="567"/>
        <w:contextualSpacing/>
        <w:jc w:val="right"/>
        <w:rPr>
          <w:rFonts w:ascii="GHEA Grapalat" w:hAnsi="GHEA Grapalat"/>
          <w:i/>
        </w:rPr>
      </w:pPr>
      <w:r w:rsidRPr="0086201E">
        <w:rPr>
          <w:rFonts w:ascii="GHEA Grapalat" w:hAnsi="GHEA Grapalat"/>
          <w:i/>
        </w:rPr>
        <w:t>О ЗАПРОСЕ О РЕЙТИНГЕ</w:t>
      </w:r>
    </w:p>
    <w:p w:rsidR="0086201E" w:rsidRPr="0086201E" w:rsidRDefault="0086201E" w:rsidP="0086201E">
      <w:pPr>
        <w:widowControl w:val="0"/>
        <w:spacing w:after="160" w:line="360" w:lineRule="auto"/>
        <w:ind w:firstLine="567"/>
        <w:contextualSpacing/>
        <w:jc w:val="right"/>
        <w:rPr>
          <w:rFonts w:ascii="GHEA Grapalat" w:hAnsi="GHEA Grapalat"/>
          <w:i/>
        </w:rPr>
      </w:pPr>
    </w:p>
    <w:p w:rsidR="0086201E" w:rsidRPr="0086201E" w:rsidRDefault="0086201E" w:rsidP="0086201E">
      <w:pPr>
        <w:widowControl w:val="0"/>
        <w:spacing w:after="160" w:line="360" w:lineRule="auto"/>
        <w:ind w:firstLine="567"/>
        <w:contextualSpacing/>
        <w:jc w:val="right"/>
        <w:rPr>
          <w:rFonts w:ascii="GHEA Grapalat" w:hAnsi="GHEA Grapalat"/>
          <w:i/>
        </w:rPr>
      </w:pPr>
      <w:r w:rsidRPr="0086201E">
        <w:rPr>
          <w:rFonts w:ascii="GHEA Grapalat" w:hAnsi="GHEA Grapalat"/>
          <w:i/>
        </w:rPr>
        <w:t>Настоящий текст заявления утвержден оценочной комиссией на 2023 год.</w:t>
      </w:r>
    </w:p>
    <w:p w:rsidR="0086201E" w:rsidRPr="0086201E" w:rsidRDefault="0086201E" w:rsidP="0086201E">
      <w:pPr>
        <w:widowControl w:val="0"/>
        <w:spacing w:after="160" w:line="360" w:lineRule="auto"/>
        <w:ind w:firstLine="567"/>
        <w:contextualSpacing/>
        <w:jc w:val="right"/>
        <w:rPr>
          <w:rFonts w:ascii="GHEA Grapalat" w:hAnsi="GHEA Grapalat"/>
          <w:i/>
        </w:rPr>
      </w:pPr>
      <w:r w:rsidRPr="0086201E">
        <w:rPr>
          <w:rFonts w:ascii="GHEA Grapalat" w:hAnsi="GHEA Grapalat"/>
          <w:i/>
        </w:rPr>
        <w:t>решением №1 от 09 марта</w:t>
      </w:r>
    </w:p>
    <w:p w:rsidR="0086201E" w:rsidRPr="0086201E" w:rsidRDefault="0086201E" w:rsidP="0086201E">
      <w:pPr>
        <w:widowControl w:val="0"/>
        <w:spacing w:after="160" w:line="360" w:lineRule="auto"/>
        <w:ind w:firstLine="567"/>
        <w:contextualSpacing/>
        <w:jc w:val="right"/>
        <w:rPr>
          <w:rFonts w:ascii="GHEA Grapalat" w:hAnsi="GHEA Grapalat"/>
          <w:i/>
        </w:rPr>
      </w:pPr>
    </w:p>
    <w:p w:rsidR="0086201E" w:rsidRPr="0086201E" w:rsidRDefault="0086201E" w:rsidP="0086201E">
      <w:pPr>
        <w:widowControl w:val="0"/>
        <w:spacing w:after="160" w:line="360" w:lineRule="auto"/>
        <w:ind w:firstLine="567"/>
        <w:contextualSpacing/>
        <w:jc w:val="right"/>
        <w:rPr>
          <w:rFonts w:ascii="GHEA Grapalat" w:hAnsi="GHEA Grapalat"/>
          <w:i/>
        </w:rPr>
      </w:pPr>
      <w:r w:rsidRPr="0086201E">
        <w:rPr>
          <w:rFonts w:ascii="GHEA Grapalat" w:hAnsi="GHEA Grapalat"/>
          <w:i/>
        </w:rPr>
        <w:t>Код процедуры: "KTS-GHAPZB-23/16"</w:t>
      </w:r>
    </w:p>
    <w:p w:rsidR="0086201E" w:rsidRPr="0086201E" w:rsidRDefault="0086201E" w:rsidP="0086201E">
      <w:pPr>
        <w:widowControl w:val="0"/>
        <w:spacing w:after="160" w:line="360" w:lineRule="auto"/>
        <w:ind w:firstLine="567"/>
        <w:contextualSpacing/>
        <w:jc w:val="right"/>
        <w:rPr>
          <w:rFonts w:ascii="GHEA Grapalat" w:hAnsi="GHEA Grapalat"/>
          <w:i/>
        </w:rPr>
      </w:pPr>
    </w:p>
    <w:p w:rsidR="0086201E" w:rsidRPr="0086201E" w:rsidRDefault="0086201E" w:rsidP="0086201E">
      <w:pPr>
        <w:widowControl w:val="0"/>
        <w:spacing w:after="160" w:line="360" w:lineRule="auto"/>
        <w:ind w:firstLine="567"/>
        <w:contextualSpacing/>
        <w:jc w:val="right"/>
        <w:rPr>
          <w:rFonts w:ascii="GHEA Grapalat" w:hAnsi="GHEA Grapalat"/>
          <w:i/>
        </w:rPr>
      </w:pPr>
      <w:r w:rsidRPr="0086201E">
        <w:rPr>
          <w:rFonts w:ascii="GHEA Grapalat" w:hAnsi="GHEA Grapalat"/>
          <w:i/>
        </w:rPr>
        <w:t>Заказчик, учреждение «Коммунальное хозяйство, вывоз мусора и уборка» муниципалитета Раздан, расположенное в городе Раздан, площадь Конституции 1, административное здание, объявляет запрос котировок, который проводится в один этап.</w:t>
      </w:r>
    </w:p>
    <w:p w:rsidR="0086201E" w:rsidRPr="0086201E" w:rsidRDefault="0086201E" w:rsidP="0086201E">
      <w:pPr>
        <w:widowControl w:val="0"/>
        <w:spacing w:after="160" w:line="360" w:lineRule="auto"/>
        <w:ind w:firstLine="567"/>
        <w:contextualSpacing/>
        <w:jc w:val="right"/>
        <w:rPr>
          <w:rFonts w:ascii="GHEA Grapalat" w:hAnsi="GHEA Grapalat"/>
          <w:i/>
        </w:rPr>
      </w:pPr>
      <w:r w:rsidRPr="0086201E">
        <w:rPr>
          <w:rFonts w:ascii="GHEA Grapalat" w:hAnsi="GHEA Grapalat"/>
          <w:i/>
        </w:rPr>
        <w:t>По итогам данной процедуры выбранному участнику будет предложено заключить в установленном порядке договор поставки «Смазочных материалов» (далее – договор).</w:t>
      </w:r>
    </w:p>
    <w:p w:rsidR="0086201E" w:rsidRPr="0086201E" w:rsidRDefault="0086201E" w:rsidP="0086201E">
      <w:pPr>
        <w:widowControl w:val="0"/>
        <w:spacing w:after="160" w:line="360" w:lineRule="auto"/>
        <w:ind w:firstLine="567"/>
        <w:contextualSpacing/>
        <w:jc w:val="right"/>
        <w:rPr>
          <w:rFonts w:ascii="GHEA Grapalat" w:hAnsi="GHEA Grapalat"/>
          <w:i/>
        </w:rPr>
      </w:pPr>
      <w:r w:rsidRPr="0086201E">
        <w:rPr>
          <w:rFonts w:ascii="GHEA Grapalat" w:hAnsi="GHEA Grapalat"/>
          <w:i/>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этой процедуре.</w:t>
      </w:r>
    </w:p>
    <w:p w:rsidR="0086201E" w:rsidRPr="0086201E" w:rsidRDefault="0086201E" w:rsidP="0086201E">
      <w:pPr>
        <w:widowControl w:val="0"/>
        <w:spacing w:after="160" w:line="360" w:lineRule="auto"/>
        <w:ind w:firstLine="567"/>
        <w:contextualSpacing/>
        <w:jc w:val="right"/>
        <w:rPr>
          <w:rFonts w:ascii="GHEA Grapalat" w:hAnsi="GHEA Grapalat"/>
          <w:i/>
        </w:rPr>
      </w:pPr>
      <w:r w:rsidRPr="0086201E">
        <w:rPr>
          <w:rFonts w:ascii="GHEA Grapalat" w:hAnsi="GHEA Grapalat"/>
          <w:i/>
        </w:rPr>
        <w:t>Условия, предъявляемые к лицам, не имеющим права на участие в этой процедуре, а также к участникам, определяются в приглашении к этой процедуре.</w:t>
      </w:r>
    </w:p>
    <w:p w:rsidR="0086201E" w:rsidRPr="0086201E" w:rsidRDefault="0086201E" w:rsidP="0086201E">
      <w:pPr>
        <w:widowControl w:val="0"/>
        <w:spacing w:after="160" w:line="360" w:lineRule="auto"/>
        <w:ind w:firstLine="567"/>
        <w:contextualSpacing/>
        <w:jc w:val="right"/>
        <w:rPr>
          <w:rFonts w:ascii="GHEA Grapalat" w:hAnsi="GHEA Grapalat"/>
          <w:i/>
        </w:rPr>
      </w:pPr>
      <w:r w:rsidRPr="0086201E">
        <w:rPr>
          <w:rFonts w:ascii="GHEA Grapalat" w:hAnsi="GHEA Grapalat"/>
          <w:i/>
        </w:rPr>
        <w:t>Выбранный участник определяется из числа участников, подавших достаточно оцененные заявки на неценовых условиях, по принципу предоставления предпочтения участнику, подавшему самое низкое ценовое предложение.</w:t>
      </w:r>
    </w:p>
    <w:p w:rsidR="0086201E" w:rsidRPr="0086201E" w:rsidRDefault="0086201E" w:rsidP="0086201E">
      <w:pPr>
        <w:widowControl w:val="0"/>
        <w:spacing w:after="160" w:line="360" w:lineRule="auto"/>
        <w:ind w:firstLine="567"/>
        <w:contextualSpacing/>
        <w:jc w:val="right"/>
        <w:rPr>
          <w:rFonts w:ascii="GHEA Grapalat" w:hAnsi="GHEA Grapalat"/>
          <w:i/>
        </w:rPr>
      </w:pPr>
      <w:r w:rsidRPr="0086201E">
        <w:rPr>
          <w:rFonts w:ascii="GHEA Grapalat" w:hAnsi="GHEA Grapalat"/>
          <w:i/>
        </w:rPr>
        <w:t xml:space="preserve">Для того, чтобы получить приглашение на процедуру в бумажном виде, </w:t>
      </w:r>
      <w:r w:rsidRPr="0086201E">
        <w:rPr>
          <w:rFonts w:ascii="GHEA Grapalat" w:hAnsi="GHEA Grapalat"/>
          <w:i/>
        </w:rPr>
        <w:lastRenderedPageBreak/>
        <w:t>необходимо обратиться к клиенту до 9:30 12 числа с момента публикации данного объявления. При этом для получения приглашения в бумажном виде клиенту необходимо подать письменное заявление. Клиент бесплатно предоставляет приглашение в бумажном виде в первый рабочий день после получения такого запроса.</w:t>
      </w:r>
    </w:p>
    <w:p w:rsidR="0086201E" w:rsidRPr="0086201E" w:rsidRDefault="0086201E" w:rsidP="0086201E">
      <w:pPr>
        <w:widowControl w:val="0"/>
        <w:spacing w:after="160" w:line="360" w:lineRule="auto"/>
        <w:ind w:firstLine="567"/>
        <w:contextualSpacing/>
        <w:jc w:val="right"/>
        <w:rPr>
          <w:rFonts w:ascii="GHEA Grapalat" w:hAnsi="GHEA Grapalat"/>
          <w:i/>
        </w:rPr>
      </w:pPr>
      <w:r w:rsidRPr="0086201E">
        <w:rPr>
          <w:rFonts w:ascii="GHEA Grapalat" w:hAnsi="GHEA Grapalat"/>
          <w:i/>
        </w:rPr>
        <w:t xml:space="preserve">В случае поступления запроса на оформление приглашения в электронной форме заказчик безвозмездно обеспечивает оформление приглашения в электронной форме в течение рабочего дня, следующего за днем </w:t>
      </w:r>
      <w:r w:rsidRPr="0086201E">
        <w:rPr>
          <w:rFonts w:ascii="Cambria Math" w:hAnsi="Cambria Math" w:cs="Cambria Math"/>
          <w:i/>
        </w:rPr>
        <w:t>​​</w:t>
      </w:r>
      <w:r w:rsidRPr="0086201E">
        <w:rPr>
          <w:rFonts w:ascii="GHEA Grapalat" w:hAnsi="GHEA Grapalat" w:cs="GHEA Grapalat"/>
          <w:i/>
        </w:rPr>
        <w:t>получения</w:t>
      </w:r>
      <w:r w:rsidRPr="0086201E">
        <w:rPr>
          <w:rFonts w:ascii="GHEA Grapalat" w:hAnsi="GHEA Grapalat"/>
          <w:i/>
        </w:rPr>
        <w:t xml:space="preserve"> </w:t>
      </w:r>
      <w:r w:rsidRPr="0086201E">
        <w:rPr>
          <w:rFonts w:ascii="GHEA Grapalat" w:hAnsi="GHEA Grapalat" w:cs="GHEA Grapalat"/>
          <w:i/>
        </w:rPr>
        <w:t>заявки</w:t>
      </w:r>
      <w:r w:rsidRPr="0086201E">
        <w:rPr>
          <w:rFonts w:ascii="GHEA Grapalat" w:hAnsi="GHEA Grapalat"/>
          <w:i/>
        </w:rPr>
        <w:t>.</w:t>
      </w:r>
    </w:p>
    <w:p w:rsidR="0086201E" w:rsidRPr="0086201E" w:rsidRDefault="0086201E" w:rsidP="0086201E">
      <w:pPr>
        <w:widowControl w:val="0"/>
        <w:spacing w:after="160" w:line="360" w:lineRule="auto"/>
        <w:ind w:firstLine="567"/>
        <w:contextualSpacing/>
        <w:jc w:val="right"/>
        <w:rPr>
          <w:rFonts w:ascii="GHEA Grapalat" w:hAnsi="GHEA Grapalat"/>
          <w:i/>
        </w:rPr>
      </w:pPr>
      <w:r w:rsidRPr="0086201E">
        <w:rPr>
          <w:rFonts w:ascii="GHEA Grapalat" w:hAnsi="GHEA Grapalat"/>
          <w:i/>
        </w:rPr>
        <w:t>Неполучение приглашения не ограничивает права участника на участие в данной процедуре.</w:t>
      </w:r>
    </w:p>
    <w:p w:rsidR="0086201E" w:rsidRPr="0086201E" w:rsidRDefault="0086201E" w:rsidP="0086201E">
      <w:pPr>
        <w:widowControl w:val="0"/>
        <w:spacing w:after="160" w:line="360" w:lineRule="auto"/>
        <w:ind w:firstLine="567"/>
        <w:contextualSpacing/>
        <w:jc w:val="right"/>
        <w:rPr>
          <w:rFonts w:ascii="GHEA Grapalat" w:hAnsi="GHEA Grapalat"/>
          <w:i/>
        </w:rPr>
      </w:pPr>
      <w:r w:rsidRPr="0086201E">
        <w:rPr>
          <w:rFonts w:ascii="GHEA Grapalat" w:hAnsi="GHEA Grapalat"/>
          <w:i/>
        </w:rPr>
        <w:t>Заявки на участие в данной процедуре необходимо подавать по адресу c. Раздан, площадь Конституции 1, помещение 20 административного здания, в документальной форме до 9 часов 30 минут 12 числа со дня опубликования настоящего объявления.</w:t>
      </w:r>
    </w:p>
    <w:p w:rsidR="0086201E" w:rsidRPr="0086201E" w:rsidRDefault="0086201E" w:rsidP="0086201E">
      <w:pPr>
        <w:widowControl w:val="0"/>
        <w:spacing w:after="160" w:line="360" w:lineRule="auto"/>
        <w:ind w:firstLine="567"/>
        <w:contextualSpacing/>
        <w:jc w:val="right"/>
        <w:rPr>
          <w:rFonts w:ascii="GHEA Grapalat" w:hAnsi="GHEA Grapalat"/>
          <w:i/>
        </w:rPr>
      </w:pPr>
      <w:r w:rsidRPr="0086201E">
        <w:rPr>
          <w:rFonts w:ascii="GHEA Grapalat" w:hAnsi="GHEA Grapalat"/>
          <w:i/>
        </w:rPr>
        <w:t>Помимо армянского, заявки также можно подавать на английском или русском языках.</w:t>
      </w:r>
    </w:p>
    <w:p w:rsidR="0086201E" w:rsidRPr="0086201E" w:rsidRDefault="0086201E" w:rsidP="0086201E">
      <w:pPr>
        <w:widowControl w:val="0"/>
        <w:spacing w:after="160" w:line="360" w:lineRule="auto"/>
        <w:ind w:firstLine="567"/>
        <w:contextualSpacing/>
        <w:jc w:val="right"/>
        <w:rPr>
          <w:rFonts w:ascii="GHEA Grapalat" w:hAnsi="GHEA Grapalat"/>
          <w:i/>
        </w:rPr>
      </w:pPr>
      <w:r w:rsidRPr="0086201E">
        <w:rPr>
          <w:rFonts w:ascii="GHEA Grapalat" w:hAnsi="GHEA Grapalat"/>
          <w:i/>
        </w:rPr>
        <w:t>Заявки будут открыты в общине Раздан, с. 21 марта 2023 года в 9:30, по адресу: площадь Конституции, 1, помещение 20 административного здания, г. Раздан.</w:t>
      </w:r>
    </w:p>
    <w:p w:rsidR="0086201E" w:rsidRPr="0086201E" w:rsidRDefault="0086201E" w:rsidP="0086201E">
      <w:pPr>
        <w:widowControl w:val="0"/>
        <w:spacing w:after="160" w:line="360" w:lineRule="auto"/>
        <w:ind w:firstLine="567"/>
        <w:contextualSpacing/>
        <w:jc w:val="right"/>
        <w:rPr>
          <w:rFonts w:ascii="GHEA Grapalat" w:hAnsi="GHEA Grapalat"/>
          <w:i/>
        </w:rPr>
      </w:pPr>
      <w:r w:rsidRPr="0086201E">
        <w:rPr>
          <w:rFonts w:ascii="GHEA Grapalat" w:hAnsi="GHEA Grapalat"/>
          <w:i/>
        </w:rPr>
        <w:t>Жалобы относительно этой процедуры следует подавать лицу, которое рассматривает жалобы, связанные с покупками: c. Ереван, ул. Мелик-Адамяна. 1 адрес. Обжалование осуществляется в порядке, указанном в объявлении о проведении настоящего конкурса. Для подачи жалобы требуется плата в размере 30 000 (тридцать тысяч) драмов РА, которая должна быть переведена на казначейский счет «900008000482», открытый на имя Министерства финансов Республики Армения.</w:t>
      </w:r>
    </w:p>
    <w:p w:rsidR="0086201E" w:rsidRPr="0086201E" w:rsidRDefault="0086201E" w:rsidP="0086201E">
      <w:pPr>
        <w:widowControl w:val="0"/>
        <w:spacing w:after="160" w:line="360" w:lineRule="auto"/>
        <w:ind w:firstLine="567"/>
        <w:contextualSpacing/>
        <w:jc w:val="right"/>
        <w:rPr>
          <w:rFonts w:ascii="GHEA Grapalat" w:hAnsi="GHEA Grapalat"/>
          <w:i/>
        </w:rPr>
      </w:pPr>
      <w:r w:rsidRPr="0086201E">
        <w:rPr>
          <w:rFonts w:ascii="GHEA Grapalat" w:hAnsi="GHEA Grapalat"/>
          <w:i/>
        </w:rPr>
        <w:t>Для получения дополнительной информации об этом объявлении, пожалуйста, обращайтесь:</w:t>
      </w:r>
    </w:p>
    <w:p w:rsidR="0086201E" w:rsidRPr="0086201E" w:rsidRDefault="0086201E" w:rsidP="0086201E">
      <w:pPr>
        <w:widowControl w:val="0"/>
        <w:spacing w:after="160" w:line="360" w:lineRule="auto"/>
        <w:ind w:firstLine="567"/>
        <w:contextualSpacing/>
        <w:jc w:val="right"/>
        <w:rPr>
          <w:rFonts w:ascii="GHEA Grapalat" w:hAnsi="GHEA Grapalat"/>
          <w:i/>
        </w:rPr>
      </w:pPr>
      <w:r w:rsidRPr="0086201E">
        <w:rPr>
          <w:rFonts w:ascii="GHEA Grapalat" w:hAnsi="GHEA Grapalat"/>
          <w:i/>
        </w:rPr>
        <w:t>Секретарь оценочной комиссии Кристине Багдасаряни</w:t>
      </w:r>
    </w:p>
    <w:p w:rsidR="0086201E" w:rsidRPr="0086201E" w:rsidRDefault="0086201E" w:rsidP="0086201E">
      <w:pPr>
        <w:widowControl w:val="0"/>
        <w:spacing w:after="160" w:line="360" w:lineRule="auto"/>
        <w:ind w:firstLine="567"/>
        <w:contextualSpacing/>
        <w:jc w:val="right"/>
        <w:rPr>
          <w:rFonts w:ascii="GHEA Grapalat" w:hAnsi="GHEA Grapalat"/>
          <w:i/>
        </w:rPr>
      </w:pPr>
      <w:r w:rsidRPr="0086201E">
        <w:rPr>
          <w:rFonts w:ascii="GHEA Grapalat" w:hAnsi="GHEA Grapalat"/>
          <w:i/>
        </w:rPr>
        <w:lastRenderedPageBreak/>
        <w:t xml:space="preserve">                                                 Телефон: 060-40-70-21</w:t>
      </w:r>
    </w:p>
    <w:p w:rsidR="00717AD3" w:rsidRPr="00717AD3" w:rsidRDefault="0086201E" w:rsidP="0086201E">
      <w:pPr>
        <w:widowControl w:val="0"/>
        <w:spacing w:after="160" w:line="360" w:lineRule="auto"/>
        <w:ind w:firstLine="567"/>
        <w:contextualSpacing/>
        <w:jc w:val="right"/>
        <w:rPr>
          <w:rFonts w:ascii="GHEA Grapalat" w:hAnsi="GHEA Grapalat"/>
          <w:i/>
        </w:rPr>
      </w:pPr>
      <w:r w:rsidRPr="0086201E">
        <w:rPr>
          <w:rFonts w:ascii="GHEA Grapalat" w:hAnsi="GHEA Grapalat"/>
          <w:i/>
        </w:rPr>
        <w:t xml:space="preserve">                                                  Электронная почта: baghdasaryan_1978@mail.ru</w:t>
      </w:r>
    </w:p>
    <w:p w:rsidR="00717AD3" w:rsidRPr="00717AD3" w:rsidRDefault="00717AD3" w:rsidP="00717AD3">
      <w:pPr>
        <w:widowControl w:val="0"/>
        <w:spacing w:after="160" w:line="360" w:lineRule="auto"/>
        <w:ind w:firstLine="567"/>
        <w:contextualSpacing/>
        <w:jc w:val="right"/>
        <w:rPr>
          <w:rFonts w:ascii="GHEA Grapalat" w:hAnsi="GHEA Grapalat"/>
          <w:i/>
        </w:rPr>
      </w:pPr>
    </w:p>
    <w:p w:rsidR="00717AD3" w:rsidRPr="00717AD3" w:rsidRDefault="00717AD3" w:rsidP="00717AD3">
      <w:pPr>
        <w:widowControl w:val="0"/>
        <w:spacing w:after="160" w:line="360" w:lineRule="auto"/>
        <w:ind w:firstLine="567"/>
        <w:contextualSpacing/>
        <w:jc w:val="right"/>
        <w:rPr>
          <w:rFonts w:ascii="GHEA Grapalat" w:hAnsi="GHEA Grapalat"/>
          <w:i/>
        </w:rPr>
      </w:pPr>
    </w:p>
    <w:p w:rsidR="0086201E" w:rsidRPr="0086201E" w:rsidRDefault="0086201E" w:rsidP="0086201E">
      <w:pPr>
        <w:widowControl w:val="0"/>
        <w:spacing w:after="160"/>
        <w:jc w:val="center"/>
        <w:rPr>
          <w:rFonts w:ascii="GHEA Grapalat" w:hAnsi="GHEA Grapalat"/>
          <w:i/>
        </w:rPr>
      </w:pPr>
      <w:r w:rsidRPr="0086201E">
        <w:rPr>
          <w:rFonts w:ascii="GHEA Grapalat" w:hAnsi="GHEA Grapalat"/>
          <w:i/>
        </w:rPr>
        <w:t>Одобрено</w:t>
      </w:r>
    </w:p>
    <w:p w:rsidR="0086201E" w:rsidRPr="0086201E" w:rsidRDefault="0086201E" w:rsidP="0086201E">
      <w:pPr>
        <w:widowControl w:val="0"/>
        <w:spacing w:after="160"/>
        <w:jc w:val="center"/>
        <w:rPr>
          <w:rFonts w:ascii="GHEA Grapalat" w:hAnsi="GHEA Grapalat"/>
          <w:i/>
        </w:rPr>
      </w:pPr>
      <w:r w:rsidRPr="0086201E">
        <w:rPr>
          <w:rFonts w:ascii="GHEA Grapalat" w:hAnsi="GHEA Grapalat"/>
          <w:i/>
        </w:rPr>
        <w:t xml:space="preserve">                                                                                   С кодом «КТС-ГХАПЗБ-23/16».</w:t>
      </w:r>
    </w:p>
    <w:p w:rsidR="0086201E" w:rsidRPr="0086201E" w:rsidRDefault="0086201E" w:rsidP="0086201E">
      <w:pPr>
        <w:widowControl w:val="0"/>
        <w:spacing w:after="160"/>
        <w:jc w:val="center"/>
        <w:rPr>
          <w:rFonts w:ascii="GHEA Grapalat" w:hAnsi="GHEA Grapalat"/>
          <w:i/>
        </w:rPr>
      </w:pPr>
    </w:p>
    <w:p w:rsidR="0086201E" w:rsidRPr="0086201E" w:rsidRDefault="0086201E" w:rsidP="0086201E">
      <w:pPr>
        <w:widowControl w:val="0"/>
        <w:spacing w:after="160"/>
        <w:jc w:val="center"/>
        <w:rPr>
          <w:rFonts w:ascii="GHEA Grapalat" w:hAnsi="GHEA Grapalat"/>
          <w:i/>
        </w:rPr>
      </w:pPr>
      <w:r w:rsidRPr="0086201E">
        <w:rPr>
          <w:rFonts w:ascii="GHEA Grapalat" w:hAnsi="GHEA Grapalat"/>
          <w:i/>
        </w:rPr>
        <w:t>Комитета по оценке запросов котировок</w:t>
      </w:r>
    </w:p>
    <w:p w:rsidR="0086201E" w:rsidRPr="0086201E" w:rsidRDefault="0086201E" w:rsidP="0086201E">
      <w:pPr>
        <w:widowControl w:val="0"/>
        <w:spacing w:after="160"/>
        <w:jc w:val="center"/>
        <w:rPr>
          <w:rFonts w:ascii="GHEA Grapalat" w:hAnsi="GHEA Grapalat"/>
          <w:i/>
        </w:rPr>
      </w:pPr>
      <w:r w:rsidRPr="0086201E">
        <w:rPr>
          <w:rFonts w:ascii="GHEA Grapalat" w:hAnsi="GHEA Grapalat"/>
          <w:i/>
        </w:rPr>
        <w:t>2023 Согласно постановлению №1 от 9 марта</w:t>
      </w:r>
    </w:p>
    <w:p w:rsidR="0086201E" w:rsidRPr="0086201E" w:rsidRDefault="0086201E" w:rsidP="0086201E">
      <w:pPr>
        <w:widowControl w:val="0"/>
        <w:spacing w:after="160"/>
        <w:jc w:val="center"/>
        <w:rPr>
          <w:rFonts w:ascii="GHEA Grapalat" w:hAnsi="GHEA Grapalat"/>
          <w:i/>
        </w:rPr>
      </w:pPr>
    </w:p>
    <w:p w:rsidR="0086201E" w:rsidRPr="0086201E" w:rsidRDefault="0086201E" w:rsidP="0086201E">
      <w:pPr>
        <w:widowControl w:val="0"/>
        <w:spacing w:after="160"/>
        <w:jc w:val="center"/>
        <w:rPr>
          <w:rFonts w:ascii="GHEA Grapalat" w:hAnsi="GHEA Grapalat"/>
          <w:i/>
        </w:rPr>
      </w:pPr>
    </w:p>
    <w:p w:rsidR="0086201E" w:rsidRPr="0086201E" w:rsidRDefault="0086201E" w:rsidP="0086201E">
      <w:pPr>
        <w:widowControl w:val="0"/>
        <w:spacing w:after="160"/>
        <w:jc w:val="center"/>
        <w:rPr>
          <w:rFonts w:ascii="GHEA Grapalat" w:hAnsi="GHEA Grapalat"/>
          <w:i/>
        </w:rPr>
      </w:pPr>
    </w:p>
    <w:p w:rsidR="0086201E" w:rsidRPr="0086201E" w:rsidRDefault="0086201E" w:rsidP="0086201E">
      <w:pPr>
        <w:widowControl w:val="0"/>
        <w:spacing w:after="160"/>
        <w:jc w:val="center"/>
        <w:rPr>
          <w:rFonts w:ascii="GHEA Grapalat" w:hAnsi="GHEA Grapalat"/>
          <w:i/>
        </w:rPr>
      </w:pPr>
    </w:p>
    <w:p w:rsidR="0086201E" w:rsidRPr="0086201E" w:rsidRDefault="0086201E" w:rsidP="0086201E">
      <w:pPr>
        <w:widowControl w:val="0"/>
        <w:spacing w:after="160"/>
        <w:jc w:val="center"/>
        <w:rPr>
          <w:rFonts w:ascii="GHEA Grapalat" w:hAnsi="GHEA Grapalat"/>
          <w:i/>
        </w:rPr>
      </w:pPr>
    </w:p>
    <w:p w:rsidR="0086201E" w:rsidRPr="0086201E" w:rsidRDefault="0086201E" w:rsidP="0086201E">
      <w:pPr>
        <w:widowControl w:val="0"/>
        <w:spacing w:after="160"/>
        <w:jc w:val="center"/>
        <w:rPr>
          <w:rFonts w:ascii="GHEA Grapalat" w:hAnsi="GHEA Grapalat"/>
          <w:i/>
        </w:rPr>
      </w:pPr>
      <w:r w:rsidRPr="0086201E">
        <w:rPr>
          <w:rFonts w:ascii="GHEA Grapalat" w:hAnsi="GHEA Grapalat"/>
          <w:i/>
        </w:rPr>
        <w:t>ФОНД "МУНИЦИПАЛЬНОЕ ХОЗЯЙСТВО, УДАЛЕНИЕ ОТХОДОВ И САНИТАРИЯ" ОБЩИНЫ ХАЗДАН КОТАЙКСКОГО РАЙОНА РА</w:t>
      </w:r>
    </w:p>
    <w:p w:rsidR="0086201E" w:rsidRPr="0086201E" w:rsidRDefault="0086201E" w:rsidP="0086201E">
      <w:pPr>
        <w:widowControl w:val="0"/>
        <w:spacing w:after="160"/>
        <w:jc w:val="center"/>
        <w:rPr>
          <w:rFonts w:ascii="GHEA Grapalat" w:hAnsi="GHEA Grapalat"/>
          <w:i/>
        </w:rPr>
      </w:pPr>
      <w:r w:rsidRPr="0086201E">
        <w:rPr>
          <w:rFonts w:ascii="GHEA Grapalat" w:hAnsi="GHEA Grapalat"/>
          <w:i/>
        </w:rPr>
        <w:t>ПРИГЛАШЕНИЕ:</w:t>
      </w:r>
    </w:p>
    <w:p w:rsidR="0086201E" w:rsidRPr="0086201E" w:rsidRDefault="0086201E" w:rsidP="0086201E">
      <w:pPr>
        <w:widowControl w:val="0"/>
        <w:spacing w:after="160"/>
        <w:jc w:val="center"/>
        <w:rPr>
          <w:rFonts w:ascii="GHEA Grapalat" w:hAnsi="GHEA Grapalat"/>
          <w:i/>
        </w:rPr>
      </w:pPr>
    </w:p>
    <w:p w:rsidR="0086201E" w:rsidRPr="0086201E" w:rsidRDefault="0086201E" w:rsidP="0086201E">
      <w:pPr>
        <w:widowControl w:val="0"/>
        <w:spacing w:after="160"/>
        <w:jc w:val="center"/>
        <w:rPr>
          <w:rFonts w:ascii="GHEA Grapalat" w:hAnsi="GHEA Grapalat"/>
          <w:i/>
        </w:rPr>
      </w:pPr>
    </w:p>
    <w:p w:rsidR="00096865" w:rsidRPr="00717AD3" w:rsidRDefault="0086201E" w:rsidP="0086201E">
      <w:pPr>
        <w:widowControl w:val="0"/>
        <w:spacing w:after="160"/>
        <w:jc w:val="center"/>
        <w:rPr>
          <w:rFonts w:ascii="GHEA Grapalat" w:hAnsi="GHEA Grapalat"/>
          <w:b/>
        </w:rPr>
      </w:pPr>
      <w:r w:rsidRPr="0086201E">
        <w:rPr>
          <w:rFonts w:ascii="GHEA Grapalat" w:hAnsi="GHEA Grapalat"/>
          <w:i/>
        </w:rPr>
        <w:t>ОБЪЯВЛЕН ЗАЯВКА НА ОЦЕНКУ С ЦЕЛЬЮ ЗАКУПКИ СМАЗОЧНЫХ МАТЕРИАЛОВ ДЛЯ НУЖД ФОНД «КОММУНАЛЬНОЕ ХОЗЯЙСТВО, УПРАВЛЕНИЕ ОТХОДАМИ И САНИТАРИЯ» ОБЩИНЫ АЗДАН, КОТАЙКСКОГО РАЙОНА, РА</w:t>
      </w:r>
      <w:r w:rsidR="00096865" w:rsidRPr="00717AD3">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lastRenderedPageBreak/>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1"/>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86201E" w:rsidRPr="0086201E" w:rsidRDefault="0086201E" w:rsidP="0086201E">
      <w:pPr>
        <w:widowControl w:val="0"/>
        <w:spacing w:after="160"/>
        <w:jc w:val="center"/>
        <w:rPr>
          <w:rFonts w:ascii="GHEA Grapalat" w:hAnsi="GHEA Grapalat"/>
          <w:spacing w:val="-6"/>
        </w:rPr>
      </w:pPr>
      <w:r w:rsidRPr="0086201E">
        <w:rPr>
          <w:rFonts w:ascii="GHEA Grapalat" w:hAnsi="GHEA Grapalat"/>
          <w:spacing w:val="-6"/>
        </w:rPr>
        <w:lastRenderedPageBreak/>
        <w:t>Одобрено</w:t>
      </w:r>
    </w:p>
    <w:p w:rsidR="0086201E" w:rsidRPr="0086201E" w:rsidRDefault="0086201E" w:rsidP="0086201E">
      <w:pPr>
        <w:widowControl w:val="0"/>
        <w:spacing w:after="160"/>
        <w:jc w:val="center"/>
        <w:rPr>
          <w:rFonts w:ascii="GHEA Grapalat" w:hAnsi="GHEA Grapalat"/>
          <w:spacing w:val="-6"/>
        </w:rPr>
      </w:pPr>
      <w:r w:rsidRPr="0086201E">
        <w:rPr>
          <w:rFonts w:ascii="GHEA Grapalat" w:hAnsi="GHEA Grapalat"/>
          <w:spacing w:val="-6"/>
        </w:rPr>
        <w:t xml:space="preserve">                                                                                   С кодом «КТС-ГХАПЗБ-23/16».</w:t>
      </w:r>
    </w:p>
    <w:p w:rsidR="0086201E" w:rsidRPr="0086201E" w:rsidRDefault="0086201E" w:rsidP="0086201E">
      <w:pPr>
        <w:widowControl w:val="0"/>
        <w:spacing w:after="160"/>
        <w:jc w:val="center"/>
        <w:rPr>
          <w:rFonts w:ascii="GHEA Grapalat" w:hAnsi="GHEA Grapalat"/>
          <w:spacing w:val="-6"/>
        </w:rPr>
      </w:pPr>
    </w:p>
    <w:p w:rsidR="0086201E" w:rsidRPr="0086201E" w:rsidRDefault="0086201E" w:rsidP="0086201E">
      <w:pPr>
        <w:widowControl w:val="0"/>
        <w:spacing w:after="160"/>
        <w:jc w:val="center"/>
        <w:rPr>
          <w:rFonts w:ascii="GHEA Grapalat" w:hAnsi="GHEA Grapalat"/>
          <w:spacing w:val="-6"/>
        </w:rPr>
      </w:pPr>
      <w:r w:rsidRPr="0086201E">
        <w:rPr>
          <w:rFonts w:ascii="GHEA Grapalat" w:hAnsi="GHEA Grapalat"/>
          <w:spacing w:val="-6"/>
        </w:rPr>
        <w:t>Комитета по оценке запросов котировок</w:t>
      </w:r>
    </w:p>
    <w:p w:rsidR="0086201E" w:rsidRPr="0086201E" w:rsidRDefault="0086201E" w:rsidP="0086201E">
      <w:pPr>
        <w:widowControl w:val="0"/>
        <w:spacing w:after="160"/>
        <w:jc w:val="center"/>
        <w:rPr>
          <w:rFonts w:ascii="GHEA Grapalat" w:hAnsi="GHEA Grapalat"/>
          <w:spacing w:val="-6"/>
        </w:rPr>
      </w:pPr>
      <w:r w:rsidRPr="0086201E">
        <w:rPr>
          <w:rFonts w:ascii="GHEA Grapalat" w:hAnsi="GHEA Grapalat"/>
          <w:spacing w:val="-6"/>
        </w:rPr>
        <w:t>2023 Согласно постановлению №1 от 9 марта</w:t>
      </w:r>
    </w:p>
    <w:p w:rsidR="0086201E" w:rsidRPr="0086201E" w:rsidRDefault="0086201E" w:rsidP="0086201E">
      <w:pPr>
        <w:widowControl w:val="0"/>
        <w:spacing w:after="160"/>
        <w:jc w:val="center"/>
        <w:rPr>
          <w:rFonts w:ascii="GHEA Grapalat" w:hAnsi="GHEA Grapalat"/>
          <w:spacing w:val="-6"/>
        </w:rPr>
      </w:pPr>
    </w:p>
    <w:p w:rsidR="0086201E" w:rsidRPr="0086201E" w:rsidRDefault="0086201E" w:rsidP="0086201E">
      <w:pPr>
        <w:widowControl w:val="0"/>
        <w:spacing w:after="160"/>
        <w:jc w:val="center"/>
        <w:rPr>
          <w:rFonts w:ascii="GHEA Grapalat" w:hAnsi="GHEA Grapalat"/>
          <w:spacing w:val="-6"/>
        </w:rPr>
      </w:pPr>
    </w:p>
    <w:p w:rsidR="0086201E" w:rsidRPr="0086201E" w:rsidRDefault="0086201E" w:rsidP="0086201E">
      <w:pPr>
        <w:widowControl w:val="0"/>
        <w:spacing w:after="160"/>
        <w:jc w:val="center"/>
        <w:rPr>
          <w:rFonts w:ascii="GHEA Grapalat" w:hAnsi="GHEA Grapalat"/>
          <w:spacing w:val="-6"/>
        </w:rPr>
      </w:pPr>
    </w:p>
    <w:p w:rsidR="0086201E" w:rsidRPr="0086201E" w:rsidRDefault="0086201E" w:rsidP="0086201E">
      <w:pPr>
        <w:widowControl w:val="0"/>
        <w:spacing w:after="160"/>
        <w:jc w:val="center"/>
        <w:rPr>
          <w:rFonts w:ascii="GHEA Grapalat" w:hAnsi="GHEA Grapalat"/>
          <w:spacing w:val="-6"/>
        </w:rPr>
      </w:pPr>
    </w:p>
    <w:p w:rsidR="0086201E" w:rsidRPr="0086201E" w:rsidRDefault="0086201E" w:rsidP="0086201E">
      <w:pPr>
        <w:widowControl w:val="0"/>
        <w:spacing w:after="160"/>
        <w:jc w:val="center"/>
        <w:rPr>
          <w:rFonts w:ascii="GHEA Grapalat" w:hAnsi="GHEA Grapalat"/>
          <w:spacing w:val="-6"/>
        </w:rPr>
      </w:pPr>
    </w:p>
    <w:p w:rsidR="0086201E" w:rsidRPr="0086201E" w:rsidRDefault="0086201E" w:rsidP="0086201E">
      <w:pPr>
        <w:widowControl w:val="0"/>
        <w:spacing w:after="160"/>
        <w:jc w:val="center"/>
        <w:rPr>
          <w:rFonts w:ascii="GHEA Grapalat" w:hAnsi="GHEA Grapalat"/>
          <w:spacing w:val="-6"/>
        </w:rPr>
      </w:pPr>
      <w:r w:rsidRPr="0086201E">
        <w:rPr>
          <w:rFonts w:ascii="GHEA Grapalat" w:hAnsi="GHEA Grapalat"/>
          <w:spacing w:val="-6"/>
        </w:rPr>
        <w:t>ФОНД "МУНИЦИПАЛЬНОЕ ХОЗЯЙСТВО, УДАЛЕНИЕ ОТХОДОВ И САНИТАРИЯ" ОБЩИНЫ ХАЗДАН КОТАЙКСКОГО РАЙОНА РА</w:t>
      </w:r>
    </w:p>
    <w:p w:rsidR="0086201E" w:rsidRPr="0086201E" w:rsidRDefault="0086201E" w:rsidP="0086201E">
      <w:pPr>
        <w:widowControl w:val="0"/>
        <w:spacing w:after="160"/>
        <w:jc w:val="center"/>
        <w:rPr>
          <w:rFonts w:ascii="GHEA Grapalat" w:hAnsi="GHEA Grapalat"/>
          <w:spacing w:val="-6"/>
        </w:rPr>
      </w:pPr>
      <w:r w:rsidRPr="0086201E">
        <w:rPr>
          <w:rFonts w:ascii="GHEA Grapalat" w:hAnsi="GHEA Grapalat"/>
          <w:spacing w:val="-6"/>
        </w:rPr>
        <w:t>ПРИГЛАШЕНИЕ:</w:t>
      </w:r>
    </w:p>
    <w:p w:rsidR="0086201E" w:rsidRPr="0086201E" w:rsidRDefault="0086201E" w:rsidP="0086201E">
      <w:pPr>
        <w:widowControl w:val="0"/>
        <w:spacing w:after="160"/>
        <w:jc w:val="center"/>
        <w:rPr>
          <w:rFonts w:ascii="GHEA Grapalat" w:hAnsi="GHEA Grapalat"/>
          <w:spacing w:val="-6"/>
        </w:rPr>
      </w:pPr>
    </w:p>
    <w:p w:rsidR="0086201E" w:rsidRPr="0086201E" w:rsidRDefault="0086201E" w:rsidP="0086201E">
      <w:pPr>
        <w:widowControl w:val="0"/>
        <w:spacing w:after="160"/>
        <w:jc w:val="center"/>
        <w:rPr>
          <w:rFonts w:ascii="GHEA Grapalat" w:hAnsi="GHEA Grapalat"/>
          <w:spacing w:val="-6"/>
        </w:rPr>
      </w:pPr>
      <w:r w:rsidRPr="0086201E">
        <w:rPr>
          <w:rFonts w:ascii="GHEA Grapalat" w:hAnsi="GHEA Grapalat"/>
          <w:spacing w:val="-6"/>
        </w:rPr>
        <w:t>Объявление запроса котировок (далее - процедура) по коду "КЦ-ГХАПЗБ-23/16".</w:t>
      </w:r>
    </w:p>
    <w:p w:rsidR="0086201E" w:rsidRPr="0086201E" w:rsidRDefault="0086201E" w:rsidP="0086201E">
      <w:pPr>
        <w:widowControl w:val="0"/>
        <w:spacing w:after="160"/>
        <w:jc w:val="center"/>
        <w:rPr>
          <w:rFonts w:ascii="GHEA Grapalat" w:hAnsi="GHEA Grapalat"/>
          <w:spacing w:val="-6"/>
        </w:rPr>
      </w:pPr>
      <w:r w:rsidRPr="0086201E">
        <w:rPr>
          <w:rFonts w:ascii="GHEA Grapalat" w:hAnsi="GHEA Grapalat"/>
          <w:spacing w:val="-6"/>
        </w:rPr>
        <w:t>Настоящее приглашение составлено в соответствии с законодательством РА о закупках, в том числе Законом РА "О закупках" (далее - Закон) 2017 года Правительства РА. В соответствии с требованиями приказа «Организация закупочного процесса» (далее – Приказ) и иных правовых актов, утвержденных постановлением № 526 от 4 мая, учреждение «Коммунальное хозяйство, вывоз мусора и санитарии» Разданского община Котайкского марза РА (далее – заказчик)) информировать лиц, намеревающихся участвовать в объявленной (далее – участник) процедуре, об условиях процедуры, предмете закупки, проведении процедуры, определении отбор участника и подписание с ним договора, а также помощь в подготовке заявки на процедуру.</w:t>
      </w:r>
    </w:p>
    <w:p w:rsidR="0086201E" w:rsidRPr="0086201E" w:rsidRDefault="0086201E" w:rsidP="0086201E">
      <w:pPr>
        <w:widowControl w:val="0"/>
        <w:spacing w:after="160"/>
        <w:jc w:val="center"/>
        <w:rPr>
          <w:rFonts w:ascii="GHEA Grapalat" w:hAnsi="GHEA Grapalat"/>
          <w:spacing w:val="-6"/>
        </w:rPr>
      </w:pPr>
      <w:r w:rsidRPr="0086201E">
        <w:rPr>
          <w:rFonts w:ascii="GHEA Grapalat" w:hAnsi="GHEA Grapalat"/>
          <w:spacing w:val="-6"/>
        </w:rPr>
        <w:t>Заявления могут подавать все лица, независимо от того, являются ли они иностранными физическими лицами, организациями, лицами без гражданства.</w:t>
      </w:r>
    </w:p>
    <w:p w:rsidR="0086201E" w:rsidRPr="0086201E" w:rsidRDefault="0086201E" w:rsidP="0086201E">
      <w:pPr>
        <w:widowControl w:val="0"/>
        <w:spacing w:after="160"/>
        <w:jc w:val="center"/>
        <w:rPr>
          <w:rFonts w:ascii="GHEA Grapalat" w:hAnsi="GHEA Grapalat"/>
          <w:spacing w:val="-6"/>
        </w:rPr>
      </w:pPr>
      <w:r w:rsidRPr="0086201E">
        <w:rPr>
          <w:rFonts w:ascii="GHEA Grapalat" w:hAnsi="GHEA Grapalat"/>
          <w:spacing w:val="-6"/>
        </w:rPr>
        <w:t>К отношениям, связанным с этой процедурой, применяется право Республики Армения. Споры, связанные с этой процедурой, подлежат рассмотрению в судах Республики Армения.</w:t>
      </w:r>
    </w:p>
    <w:p w:rsidR="00096865" w:rsidRPr="009044F1" w:rsidRDefault="0086201E" w:rsidP="0086201E">
      <w:pPr>
        <w:widowControl w:val="0"/>
        <w:spacing w:after="160"/>
        <w:jc w:val="center"/>
        <w:rPr>
          <w:rFonts w:ascii="GHEA Grapalat" w:hAnsi="GHEA Grapalat"/>
        </w:rPr>
      </w:pPr>
      <w:r w:rsidRPr="0086201E">
        <w:rPr>
          <w:rFonts w:ascii="GHEA Grapalat" w:hAnsi="GHEA Grapalat"/>
          <w:spacing w:val="-6"/>
        </w:rPr>
        <w:t>Электронный адрес секретаря аттестационной комиссии: baghdasaryan_1978@mail.ru</w:t>
      </w:r>
      <w:r w:rsidR="00F5653D" w:rsidRPr="009044F1">
        <w:rPr>
          <w:rFonts w:ascii="GHEA Grapalat" w:hAnsi="GHEA Grapalat"/>
        </w:rPr>
        <w:br w:type="page"/>
      </w:r>
      <w:r w:rsidR="00F5653D"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"Наименование предмета закупки" (далее — также товар)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972"/>
        <w:gridCol w:w="5732"/>
      </w:tblGrid>
      <w:tr w:rsidR="00AD432A" w:rsidRPr="009044F1" w:rsidTr="00717AD3">
        <w:trPr>
          <w:jc w:val="center"/>
        </w:trPr>
        <w:tc>
          <w:tcPr>
            <w:tcW w:w="3502" w:type="dxa"/>
            <w:gridSpan w:val="2"/>
            <w:vAlign w:val="center"/>
          </w:tcPr>
          <w:p w:rsidR="00AD432A" w:rsidRPr="00717AD3" w:rsidRDefault="00AD432A" w:rsidP="00B46D58">
            <w:pPr>
              <w:pStyle w:val="BodyTextIndent2"/>
              <w:widowControl w:val="0"/>
              <w:spacing w:after="120" w:line="240" w:lineRule="auto"/>
              <w:ind w:firstLine="0"/>
              <w:jc w:val="center"/>
              <w:rPr>
                <w:rFonts w:ascii="GHEA Grapalat" w:hAnsi="GHEA Grapalat"/>
                <w:b/>
                <w:sz w:val="24"/>
                <w:szCs w:val="24"/>
              </w:rPr>
            </w:pPr>
            <w:r w:rsidRPr="00717AD3">
              <w:rPr>
                <w:rFonts w:ascii="GHEA Grapalat" w:hAnsi="GHEA Grapalat"/>
                <w:b/>
                <w:sz w:val="24"/>
                <w:szCs w:val="24"/>
              </w:rPr>
              <w:t>Лотов</w:t>
            </w:r>
          </w:p>
        </w:tc>
        <w:tc>
          <w:tcPr>
            <w:tcW w:w="5732" w:type="dxa"/>
            <w:vMerge w:val="restart"/>
            <w:vAlign w:val="center"/>
          </w:tcPr>
          <w:p w:rsidR="00AD432A" w:rsidRPr="00717AD3" w:rsidRDefault="00AD432A" w:rsidP="00B46D58">
            <w:pPr>
              <w:pStyle w:val="BodyTextIndent2"/>
              <w:widowControl w:val="0"/>
              <w:spacing w:after="120" w:line="240" w:lineRule="auto"/>
              <w:ind w:firstLine="0"/>
              <w:jc w:val="center"/>
              <w:rPr>
                <w:rFonts w:ascii="GHEA Grapalat" w:hAnsi="GHEA Grapalat"/>
                <w:b/>
                <w:sz w:val="24"/>
                <w:szCs w:val="24"/>
              </w:rPr>
            </w:pPr>
            <w:r w:rsidRPr="00717AD3">
              <w:rPr>
                <w:rFonts w:ascii="GHEA Grapalat" w:hAnsi="GHEA Grapalat"/>
                <w:b/>
                <w:sz w:val="24"/>
                <w:szCs w:val="24"/>
              </w:rPr>
              <w:t>Наименование лота</w:t>
            </w:r>
          </w:p>
        </w:tc>
      </w:tr>
      <w:tr w:rsidR="00AD432A" w:rsidRPr="009044F1" w:rsidTr="00717AD3">
        <w:trPr>
          <w:jc w:val="center"/>
        </w:trPr>
        <w:tc>
          <w:tcPr>
            <w:tcW w:w="1530" w:type="dxa"/>
            <w:vAlign w:val="center"/>
          </w:tcPr>
          <w:p w:rsidR="00AD432A" w:rsidRPr="00717AD3" w:rsidRDefault="00AD432A" w:rsidP="00B46D58">
            <w:pPr>
              <w:pStyle w:val="BodyTextIndent2"/>
              <w:widowControl w:val="0"/>
              <w:spacing w:after="120" w:line="240" w:lineRule="auto"/>
              <w:ind w:firstLine="0"/>
              <w:jc w:val="center"/>
              <w:rPr>
                <w:rFonts w:ascii="GHEA Grapalat" w:hAnsi="GHEA Grapalat"/>
                <w:sz w:val="24"/>
                <w:szCs w:val="24"/>
              </w:rPr>
            </w:pPr>
            <w:r w:rsidRPr="00717AD3">
              <w:rPr>
                <w:rFonts w:ascii="GHEA Grapalat" w:hAnsi="GHEA Grapalat"/>
                <w:b/>
                <w:sz w:val="24"/>
                <w:szCs w:val="24"/>
              </w:rPr>
              <w:t>Номера</w:t>
            </w:r>
          </w:p>
        </w:tc>
        <w:tc>
          <w:tcPr>
            <w:tcW w:w="1972" w:type="dxa"/>
            <w:vAlign w:val="center"/>
          </w:tcPr>
          <w:p w:rsidR="00AD432A" w:rsidRPr="00717AD3" w:rsidRDefault="00C53648" w:rsidP="00B46D58">
            <w:pPr>
              <w:pStyle w:val="BodyTextIndent2"/>
              <w:widowControl w:val="0"/>
              <w:spacing w:after="120" w:line="240" w:lineRule="auto"/>
              <w:ind w:firstLine="0"/>
              <w:jc w:val="center"/>
              <w:rPr>
                <w:rFonts w:ascii="GHEA Grapalat" w:hAnsi="GHEA Grapalat"/>
                <w:b/>
                <w:sz w:val="24"/>
                <w:szCs w:val="24"/>
              </w:rPr>
            </w:pPr>
            <w:r w:rsidRPr="00717AD3">
              <w:rPr>
                <w:rFonts w:ascii="GHEA Grapalat" w:hAnsi="GHEA Grapalat"/>
                <w:b/>
                <w:sz w:val="24"/>
                <w:szCs w:val="24"/>
              </w:rPr>
              <w:t>Цена закупки</w:t>
            </w:r>
          </w:p>
        </w:tc>
        <w:tc>
          <w:tcPr>
            <w:tcW w:w="5732" w:type="dxa"/>
            <w:vMerge/>
            <w:vAlign w:val="center"/>
          </w:tcPr>
          <w:p w:rsidR="00AD432A" w:rsidRPr="00717AD3" w:rsidRDefault="00AD432A" w:rsidP="00B46D58">
            <w:pPr>
              <w:pStyle w:val="BodyTextIndent2"/>
              <w:widowControl w:val="0"/>
              <w:spacing w:after="120" w:line="240" w:lineRule="auto"/>
              <w:ind w:firstLine="0"/>
              <w:rPr>
                <w:rFonts w:ascii="GHEA Grapalat" w:hAnsi="GHEA Grapalat"/>
                <w:b/>
                <w:sz w:val="24"/>
                <w:szCs w:val="24"/>
              </w:rPr>
            </w:pPr>
          </w:p>
        </w:tc>
      </w:tr>
      <w:tr w:rsidR="0086201E" w:rsidRPr="009044F1" w:rsidTr="00D43FD1">
        <w:trPr>
          <w:jc w:val="center"/>
        </w:trPr>
        <w:tc>
          <w:tcPr>
            <w:tcW w:w="1530" w:type="dxa"/>
            <w:vAlign w:val="center"/>
          </w:tcPr>
          <w:p w:rsidR="0086201E" w:rsidRPr="00AA401B" w:rsidRDefault="0086201E" w:rsidP="00A9475C">
            <w:pPr>
              <w:jc w:val="center"/>
              <w:rPr>
                <w:rFonts w:ascii="GHEA Grapalat" w:hAnsi="GHEA Grapalat"/>
                <w:b/>
                <w:sz w:val="22"/>
                <w:szCs w:val="22"/>
              </w:rPr>
            </w:pPr>
            <w:r w:rsidRPr="00AA401B">
              <w:rPr>
                <w:rFonts w:ascii="GHEA Grapalat" w:hAnsi="GHEA Grapalat"/>
                <w:b/>
                <w:sz w:val="22"/>
                <w:szCs w:val="22"/>
              </w:rPr>
              <w:t>1</w:t>
            </w:r>
          </w:p>
        </w:tc>
        <w:tc>
          <w:tcPr>
            <w:tcW w:w="1972" w:type="dxa"/>
            <w:vAlign w:val="center"/>
          </w:tcPr>
          <w:p w:rsidR="0086201E" w:rsidRPr="00AA401B" w:rsidRDefault="0086201E" w:rsidP="00A9475C">
            <w:pPr>
              <w:jc w:val="center"/>
              <w:rPr>
                <w:rFonts w:ascii="GHEA Grapalat" w:hAnsi="GHEA Grapalat"/>
                <w:b/>
                <w:sz w:val="22"/>
                <w:szCs w:val="22"/>
                <w:lang w:val="hy-AM"/>
              </w:rPr>
            </w:pPr>
            <w:r w:rsidRPr="00AA401B">
              <w:rPr>
                <w:rFonts w:ascii="GHEA Grapalat" w:hAnsi="GHEA Grapalat"/>
                <w:b/>
                <w:sz w:val="22"/>
                <w:szCs w:val="22"/>
                <w:lang w:val="hy-AM"/>
              </w:rPr>
              <w:t>1000000</w:t>
            </w:r>
          </w:p>
        </w:tc>
        <w:tc>
          <w:tcPr>
            <w:tcW w:w="5732" w:type="dxa"/>
            <w:vAlign w:val="center"/>
          </w:tcPr>
          <w:p w:rsidR="0086201E" w:rsidRDefault="0086201E">
            <w:pPr>
              <w:jc w:val="center"/>
              <w:rPr>
                <w:rFonts w:ascii="Sylfaen" w:hAnsi="Sylfaen" w:cs="Calibri"/>
                <w:i/>
                <w:iCs/>
                <w:color w:val="000000"/>
                <w:sz w:val="22"/>
                <w:szCs w:val="22"/>
              </w:rPr>
            </w:pPr>
            <w:r>
              <w:rPr>
                <w:rFonts w:ascii="Sylfaen" w:hAnsi="Sylfaen" w:cs="Calibri"/>
                <w:i/>
                <w:iCs/>
                <w:color w:val="000000"/>
                <w:sz w:val="22"/>
                <w:szCs w:val="22"/>
              </w:rPr>
              <w:t>масло Turbo Disel (15 W40)</w:t>
            </w:r>
          </w:p>
        </w:tc>
      </w:tr>
      <w:tr w:rsidR="0086201E" w:rsidRPr="009044F1" w:rsidTr="00D43FD1">
        <w:trPr>
          <w:jc w:val="center"/>
        </w:trPr>
        <w:tc>
          <w:tcPr>
            <w:tcW w:w="1530" w:type="dxa"/>
            <w:vAlign w:val="center"/>
          </w:tcPr>
          <w:p w:rsidR="0086201E" w:rsidRPr="00AA401B" w:rsidRDefault="0086201E" w:rsidP="00A9475C">
            <w:pPr>
              <w:jc w:val="center"/>
              <w:rPr>
                <w:rFonts w:ascii="GHEA Grapalat" w:hAnsi="GHEA Grapalat"/>
                <w:b/>
                <w:sz w:val="22"/>
                <w:szCs w:val="22"/>
                <w:lang w:val="pt-BR"/>
              </w:rPr>
            </w:pPr>
            <w:r w:rsidRPr="00AA401B">
              <w:rPr>
                <w:rFonts w:ascii="GHEA Grapalat" w:hAnsi="GHEA Grapalat"/>
                <w:b/>
                <w:sz w:val="22"/>
                <w:szCs w:val="22"/>
                <w:lang w:val="pt-BR"/>
              </w:rPr>
              <w:t>2</w:t>
            </w:r>
          </w:p>
        </w:tc>
        <w:tc>
          <w:tcPr>
            <w:tcW w:w="1972" w:type="dxa"/>
            <w:vAlign w:val="center"/>
          </w:tcPr>
          <w:p w:rsidR="0086201E" w:rsidRPr="00AA401B" w:rsidRDefault="0086201E" w:rsidP="00A9475C">
            <w:pPr>
              <w:jc w:val="center"/>
              <w:rPr>
                <w:rFonts w:ascii="GHEA Grapalat" w:hAnsi="GHEA Grapalat"/>
                <w:b/>
                <w:sz w:val="22"/>
                <w:szCs w:val="22"/>
                <w:lang w:val="hy-AM"/>
              </w:rPr>
            </w:pPr>
            <w:r w:rsidRPr="00AA401B">
              <w:rPr>
                <w:rFonts w:ascii="GHEA Grapalat" w:hAnsi="GHEA Grapalat"/>
                <w:b/>
                <w:color w:val="000000"/>
                <w:sz w:val="22"/>
                <w:szCs w:val="22"/>
                <w:lang w:val="hy-AM"/>
              </w:rPr>
              <w:t>960000</w:t>
            </w:r>
          </w:p>
        </w:tc>
        <w:tc>
          <w:tcPr>
            <w:tcW w:w="5732" w:type="dxa"/>
            <w:vAlign w:val="center"/>
          </w:tcPr>
          <w:p w:rsidR="0086201E" w:rsidRDefault="0086201E">
            <w:pPr>
              <w:jc w:val="center"/>
              <w:rPr>
                <w:rFonts w:ascii="Sylfaen" w:hAnsi="Sylfaen" w:cs="Calibri"/>
                <w:color w:val="000000"/>
                <w:sz w:val="22"/>
                <w:szCs w:val="22"/>
              </w:rPr>
            </w:pPr>
            <w:r>
              <w:rPr>
                <w:rFonts w:ascii="Sylfaen" w:hAnsi="Sylfaen" w:cs="Calibri"/>
                <w:color w:val="000000"/>
                <w:sz w:val="22"/>
                <w:szCs w:val="22"/>
              </w:rPr>
              <w:t>дизельное масло(15W40)</w:t>
            </w:r>
          </w:p>
        </w:tc>
      </w:tr>
      <w:tr w:rsidR="0086201E" w:rsidRPr="009044F1" w:rsidTr="00D43FD1">
        <w:trPr>
          <w:jc w:val="center"/>
        </w:trPr>
        <w:tc>
          <w:tcPr>
            <w:tcW w:w="1530" w:type="dxa"/>
            <w:vAlign w:val="center"/>
          </w:tcPr>
          <w:p w:rsidR="0086201E" w:rsidRPr="00AA401B" w:rsidRDefault="0086201E" w:rsidP="00A9475C">
            <w:pPr>
              <w:jc w:val="center"/>
              <w:rPr>
                <w:rFonts w:ascii="GHEA Grapalat" w:hAnsi="GHEA Grapalat"/>
                <w:b/>
                <w:sz w:val="22"/>
                <w:szCs w:val="22"/>
                <w:lang w:val="pt-BR"/>
              </w:rPr>
            </w:pPr>
            <w:r w:rsidRPr="00AA401B">
              <w:rPr>
                <w:rFonts w:ascii="GHEA Grapalat" w:hAnsi="GHEA Grapalat"/>
                <w:b/>
                <w:sz w:val="22"/>
                <w:szCs w:val="22"/>
                <w:lang w:val="pt-BR"/>
              </w:rPr>
              <w:t>3</w:t>
            </w:r>
          </w:p>
        </w:tc>
        <w:tc>
          <w:tcPr>
            <w:tcW w:w="1972" w:type="dxa"/>
            <w:vAlign w:val="center"/>
          </w:tcPr>
          <w:p w:rsidR="0086201E" w:rsidRPr="00AA401B" w:rsidRDefault="0086201E" w:rsidP="00A9475C">
            <w:pPr>
              <w:jc w:val="center"/>
              <w:rPr>
                <w:rFonts w:ascii="GHEA Grapalat" w:hAnsi="GHEA Grapalat"/>
                <w:b/>
                <w:sz w:val="22"/>
                <w:szCs w:val="22"/>
                <w:lang w:val="hy-AM"/>
              </w:rPr>
            </w:pPr>
            <w:r w:rsidRPr="00AA401B">
              <w:rPr>
                <w:rFonts w:ascii="GHEA Grapalat" w:hAnsi="GHEA Grapalat"/>
                <w:b/>
                <w:sz w:val="22"/>
                <w:szCs w:val="22"/>
                <w:lang w:val="hy-AM"/>
              </w:rPr>
              <w:t>370000</w:t>
            </w:r>
          </w:p>
        </w:tc>
        <w:tc>
          <w:tcPr>
            <w:tcW w:w="5732" w:type="dxa"/>
            <w:vAlign w:val="center"/>
          </w:tcPr>
          <w:p w:rsidR="0086201E" w:rsidRDefault="0086201E">
            <w:pPr>
              <w:jc w:val="center"/>
              <w:rPr>
                <w:rFonts w:ascii="Sylfaen" w:hAnsi="Sylfaen" w:cs="Calibri"/>
                <w:color w:val="000000"/>
                <w:sz w:val="22"/>
                <w:szCs w:val="22"/>
              </w:rPr>
            </w:pPr>
            <w:r>
              <w:rPr>
                <w:rFonts w:ascii="Sylfaen" w:hAnsi="Sylfaen" w:cs="Calibri"/>
                <w:color w:val="000000"/>
                <w:sz w:val="22"/>
                <w:szCs w:val="22"/>
              </w:rPr>
              <w:t>Моторное масло</w:t>
            </w:r>
          </w:p>
        </w:tc>
      </w:tr>
      <w:tr w:rsidR="0086201E" w:rsidRPr="009044F1" w:rsidTr="00D43FD1">
        <w:trPr>
          <w:jc w:val="center"/>
        </w:trPr>
        <w:tc>
          <w:tcPr>
            <w:tcW w:w="1530" w:type="dxa"/>
            <w:vAlign w:val="center"/>
          </w:tcPr>
          <w:p w:rsidR="0086201E" w:rsidRPr="00AA401B" w:rsidRDefault="0086201E" w:rsidP="00A9475C">
            <w:pPr>
              <w:jc w:val="center"/>
              <w:rPr>
                <w:rFonts w:ascii="GHEA Grapalat" w:hAnsi="GHEA Grapalat"/>
                <w:b/>
                <w:sz w:val="22"/>
                <w:szCs w:val="22"/>
                <w:lang w:val="pt-BR"/>
              </w:rPr>
            </w:pPr>
            <w:r w:rsidRPr="00AA401B">
              <w:rPr>
                <w:rFonts w:ascii="GHEA Grapalat" w:hAnsi="GHEA Grapalat"/>
                <w:b/>
                <w:sz w:val="22"/>
                <w:szCs w:val="22"/>
                <w:lang w:val="pt-BR"/>
              </w:rPr>
              <w:t>4</w:t>
            </w:r>
          </w:p>
        </w:tc>
        <w:tc>
          <w:tcPr>
            <w:tcW w:w="1972" w:type="dxa"/>
            <w:vAlign w:val="center"/>
          </w:tcPr>
          <w:p w:rsidR="0086201E" w:rsidRPr="00AA401B" w:rsidRDefault="0086201E" w:rsidP="00A9475C">
            <w:pPr>
              <w:jc w:val="center"/>
              <w:rPr>
                <w:rFonts w:ascii="GHEA Grapalat" w:hAnsi="GHEA Grapalat"/>
                <w:b/>
                <w:sz w:val="22"/>
                <w:szCs w:val="22"/>
                <w:lang w:val="hy-AM"/>
              </w:rPr>
            </w:pPr>
            <w:r w:rsidRPr="00AA401B">
              <w:rPr>
                <w:rFonts w:ascii="GHEA Grapalat" w:hAnsi="GHEA Grapalat"/>
                <w:b/>
                <w:sz w:val="22"/>
                <w:szCs w:val="22"/>
                <w:lang w:val="hy-AM"/>
              </w:rPr>
              <w:t>740000</w:t>
            </w:r>
          </w:p>
        </w:tc>
        <w:tc>
          <w:tcPr>
            <w:tcW w:w="5732" w:type="dxa"/>
            <w:vAlign w:val="center"/>
          </w:tcPr>
          <w:p w:rsidR="0086201E" w:rsidRDefault="0086201E">
            <w:pPr>
              <w:jc w:val="center"/>
              <w:rPr>
                <w:rFonts w:ascii="Sylfaen" w:hAnsi="Sylfaen" w:cs="Calibri"/>
                <w:color w:val="000000"/>
                <w:sz w:val="22"/>
                <w:szCs w:val="22"/>
              </w:rPr>
            </w:pPr>
            <w:r>
              <w:rPr>
                <w:rFonts w:ascii="Sylfaen" w:hAnsi="Sylfaen" w:cs="Calibri"/>
                <w:color w:val="000000"/>
                <w:sz w:val="22"/>
                <w:szCs w:val="22"/>
              </w:rPr>
              <w:t>Гидравлическое масло</w:t>
            </w:r>
          </w:p>
        </w:tc>
      </w:tr>
      <w:tr w:rsidR="0086201E" w:rsidRPr="009044F1" w:rsidTr="00D43FD1">
        <w:trPr>
          <w:jc w:val="center"/>
        </w:trPr>
        <w:tc>
          <w:tcPr>
            <w:tcW w:w="1530" w:type="dxa"/>
            <w:vAlign w:val="center"/>
          </w:tcPr>
          <w:p w:rsidR="0086201E" w:rsidRPr="00AA401B" w:rsidRDefault="0086201E" w:rsidP="00A9475C">
            <w:pPr>
              <w:jc w:val="center"/>
              <w:rPr>
                <w:rFonts w:ascii="GHEA Grapalat" w:hAnsi="GHEA Grapalat"/>
                <w:b/>
                <w:sz w:val="22"/>
                <w:szCs w:val="22"/>
                <w:lang w:val="pt-BR"/>
              </w:rPr>
            </w:pPr>
            <w:r w:rsidRPr="00AA401B">
              <w:rPr>
                <w:rFonts w:ascii="GHEA Grapalat" w:hAnsi="GHEA Grapalat"/>
                <w:b/>
                <w:sz w:val="22"/>
                <w:szCs w:val="22"/>
                <w:lang w:val="pt-BR"/>
              </w:rPr>
              <w:t>5</w:t>
            </w:r>
          </w:p>
        </w:tc>
        <w:tc>
          <w:tcPr>
            <w:tcW w:w="1972" w:type="dxa"/>
            <w:vAlign w:val="center"/>
          </w:tcPr>
          <w:p w:rsidR="0086201E" w:rsidRPr="00AA401B" w:rsidRDefault="0086201E" w:rsidP="00A9475C">
            <w:pPr>
              <w:jc w:val="center"/>
              <w:rPr>
                <w:rFonts w:ascii="GHEA Grapalat" w:hAnsi="GHEA Grapalat"/>
                <w:b/>
                <w:sz w:val="22"/>
                <w:szCs w:val="22"/>
                <w:lang w:val="hy-AM"/>
              </w:rPr>
            </w:pPr>
            <w:r w:rsidRPr="00AA401B">
              <w:rPr>
                <w:rFonts w:ascii="GHEA Grapalat" w:hAnsi="GHEA Grapalat"/>
                <w:b/>
                <w:sz w:val="22"/>
                <w:szCs w:val="22"/>
                <w:lang w:val="hy-AM"/>
              </w:rPr>
              <w:t>280000</w:t>
            </w:r>
          </w:p>
        </w:tc>
        <w:tc>
          <w:tcPr>
            <w:tcW w:w="5732" w:type="dxa"/>
            <w:vAlign w:val="center"/>
          </w:tcPr>
          <w:p w:rsidR="0086201E" w:rsidRDefault="0086201E">
            <w:pPr>
              <w:jc w:val="center"/>
              <w:rPr>
                <w:rFonts w:ascii="Sylfaen" w:hAnsi="Sylfaen" w:cs="Calibri"/>
                <w:color w:val="000000"/>
                <w:sz w:val="22"/>
                <w:szCs w:val="22"/>
              </w:rPr>
            </w:pPr>
            <w:r>
              <w:rPr>
                <w:rFonts w:ascii="Sylfaen" w:hAnsi="Sylfaen" w:cs="Calibri"/>
                <w:color w:val="000000"/>
                <w:sz w:val="22"/>
                <w:szCs w:val="22"/>
              </w:rPr>
              <w:t>Смазочное масло(тавот)LITOL_24</w:t>
            </w:r>
          </w:p>
        </w:tc>
      </w:tr>
      <w:tr w:rsidR="0086201E" w:rsidRPr="009044F1" w:rsidTr="00D43FD1">
        <w:trPr>
          <w:jc w:val="center"/>
        </w:trPr>
        <w:tc>
          <w:tcPr>
            <w:tcW w:w="1530" w:type="dxa"/>
            <w:vAlign w:val="center"/>
          </w:tcPr>
          <w:p w:rsidR="0086201E" w:rsidRPr="00AA401B" w:rsidRDefault="0086201E" w:rsidP="00A9475C">
            <w:pPr>
              <w:jc w:val="center"/>
              <w:rPr>
                <w:rFonts w:ascii="GHEA Grapalat" w:hAnsi="GHEA Grapalat"/>
                <w:b/>
                <w:sz w:val="22"/>
                <w:szCs w:val="22"/>
                <w:lang w:val="pt-BR"/>
              </w:rPr>
            </w:pPr>
            <w:r w:rsidRPr="00AA401B">
              <w:rPr>
                <w:rFonts w:ascii="GHEA Grapalat" w:hAnsi="GHEA Grapalat"/>
                <w:b/>
                <w:sz w:val="22"/>
                <w:szCs w:val="22"/>
                <w:lang w:val="pt-BR"/>
              </w:rPr>
              <w:t>6</w:t>
            </w:r>
          </w:p>
        </w:tc>
        <w:tc>
          <w:tcPr>
            <w:tcW w:w="1972" w:type="dxa"/>
            <w:vAlign w:val="center"/>
          </w:tcPr>
          <w:p w:rsidR="0086201E" w:rsidRPr="00AA401B" w:rsidRDefault="0086201E" w:rsidP="00A9475C">
            <w:pPr>
              <w:jc w:val="center"/>
              <w:rPr>
                <w:rFonts w:ascii="GHEA Grapalat" w:hAnsi="GHEA Grapalat"/>
                <w:b/>
                <w:sz w:val="22"/>
                <w:szCs w:val="22"/>
                <w:lang w:val="hy-AM"/>
              </w:rPr>
            </w:pPr>
            <w:r w:rsidRPr="00AA401B">
              <w:rPr>
                <w:rFonts w:ascii="GHEA Grapalat" w:hAnsi="GHEA Grapalat"/>
                <w:b/>
                <w:sz w:val="22"/>
                <w:szCs w:val="22"/>
                <w:lang w:val="hy-AM"/>
              </w:rPr>
              <w:t>25000</w:t>
            </w:r>
          </w:p>
        </w:tc>
        <w:tc>
          <w:tcPr>
            <w:tcW w:w="5732" w:type="dxa"/>
            <w:vAlign w:val="center"/>
          </w:tcPr>
          <w:p w:rsidR="0086201E" w:rsidRDefault="0086201E">
            <w:pPr>
              <w:jc w:val="center"/>
              <w:rPr>
                <w:rFonts w:ascii="Sylfaen" w:hAnsi="Sylfaen" w:cs="Calibri"/>
                <w:color w:val="000000"/>
                <w:sz w:val="22"/>
                <w:szCs w:val="22"/>
              </w:rPr>
            </w:pPr>
            <w:r>
              <w:rPr>
                <w:rFonts w:ascii="Sylfaen" w:hAnsi="Sylfaen" w:cs="Calibri"/>
                <w:color w:val="000000"/>
                <w:sz w:val="22"/>
                <w:szCs w:val="22"/>
              </w:rPr>
              <w:t>Тормозная жидкость(DOT_4)0,5мг</w:t>
            </w:r>
          </w:p>
        </w:tc>
      </w:tr>
      <w:tr w:rsidR="0086201E" w:rsidRPr="009044F1" w:rsidTr="00D43FD1">
        <w:trPr>
          <w:jc w:val="center"/>
        </w:trPr>
        <w:tc>
          <w:tcPr>
            <w:tcW w:w="1530" w:type="dxa"/>
            <w:vAlign w:val="center"/>
          </w:tcPr>
          <w:p w:rsidR="0086201E" w:rsidRPr="00AA401B" w:rsidRDefault="0086201E" w:rsidP="00A9475C">
            <w:pPr>
              <w:jc w:val="center"/>
              <w:rPr>
                <w:rFonts w:ascii="GHEA Grapalat" w:hAnsi="GHEA Grapalat"/>
                <w:b/>
                <w:sz w:val="22"/>
                <w:szCs w:val="22"/>
                <w:lang w:val="pt-BR"/>
              </w:rPr>
            </w:pPr>
            <w:r w:rsidRPr="00AA401B">
              <w:rPr>
                <w:rFonts w:ascii="GHEA Grapalat" w:hAnsi="GHEA Grapalat"/>
                <w:b/>
                <w:sz w:val="22"/>
                <w:szCs w:val="22"/>
                <w:lang w:val="pt-BR"/>
              </w:rPr>
              <w:t>7</w:t>
            </w:r>
          </w:p>
        </w:tc>
        <w:tc>
          <w:tcPr>
            <w:tcW w:w="1972" w:type="dxa"/>
            <w:vAlign w:val="center"/>
          </w:tcPr>
          <w:p w:rsidR="0086201E" w:rsidRPr="00AA401B" w:rsidRDefault="0086201E" w:rsidP="00A9475C">
            <w:pPr>
              <w:jc w:val="center"/>
              <w:rPr>
                <w:rFonts w:ascii="GHEA Grapalat" w:hAnsi="GHEA Grapalat"/>
                <w:b/>
                <w:sz w:val="22"/>
                <w:szCs w:val="22"/>
                <w:lang w:val="hy-AM"/>
              </w:rPr>
            </w:pPr>
            <w:r w:rsidRPr="00AA401B">
              <w:rPr>
                <w:rFonts w:ascii="GHEA Grapalat" w:hAnsi="GHEA Grapalat"/>
                <w:b/>
                <w:sz w:val="22"/>
                <w:szCs w:val="22"/>
                <w:lang w:val="hy-AM"/>
              </w:rPr>
              <w:t>150000</w:t>
            </w:r>
          </w:p>
        </w:tc>
        <w:tc>
          <w:tcPr>
            <w:tcW w:w="5732" w:type="dxa"/>
            <w:vAlign w:val="center"/>
          </w:tcPr>
          <w:p w:rsidR="0086201E" w:rsidRDefault="0086201E">
            <w:pPr>
              <w:jc w:val="center"/>
              <w:rPr>
                <w:rFonts w:ascii="Sylfaen" w:hAnsi="Sylfaen" w:cs="Calibri"/>
                <w:color w:val="000000"/>
                <w:sz w:val="22"/>
                <w:szCs w:val="22"/>
              </w:rPr>
            </w:pPr>
            <w:r>
              <w:rPr>
                <w:rFonts w:ascii="Sylfaen" w:hAnsi="Sylfaen" w:cs="Calibri"/>
                <w:color w:val="000000"/>
                <w:sz w:val="22"/>
                <w:szCs w:val="22"/>
              </w:rPr>
              <w:t>фильтр для масла евро2</w:t>
            </w:r>
          </w:p>
        </w:tc>
      </w:tr>
      <w:tr w:rsidR="0086201E" w:rsidRPr="009044F1" w:rsidTr="00D43FD1">
        <w:trPr>
          <w:jc w:val="center"/>
        </w:trPr>
        <w:tc>
          <w:tcPr>
            <w:tcW w:w="1530" w:type="dxa"/>
            <w:vAlign w:val="center"/>
          </w:tcPr>
          <w:p w:rsidR="0086201E" w:rsidRPr="00AA401B" w:rsidRDefault="0086201E" w:rsidP="00A9475C">
            <w:pPr>
              <w:jc w:val="center"/>
              <w:rPr>
                <w:rFonts w:ascii="GHEA Grapalat" w:hAnsi="GHEA Grapalat"/>
                <w:b/>
                <w:sz w:val="22"/>
                <w:szCs w:val="22"/>
                <w:lang w:val="pt-BR"/>
              </w:rPr>
            </w:pPr>
            <w:r w:rsidRPr="00AA401B">
              <w:rPr>
                <w:rFonts w:ascii="GHEA Grapalat" w:hAnsi="GHEA Grapalat"/>
                <w:b/>
                <w:sz w:val="22"/>
                <w:szCs w:val="22"/>
                <w:lang w:val="pt-BR"/>
              </w:rPr>
              <w:t>8</w:t>
            </w:r>
          </w:p>
        </w:tc>
        <w:tc>
          <w:tcPr>
            <w:tcW w:w="1972" w:type="dxa"/>
            <w:vAlign w:val="center"/>
          </w:tcPr>
          <w:p w:rsidR="0086201E" w:rsidRPr="00AA401B" w:rsidRDefault="0086201E" w:rsidP="00A9475C">
            <w:pPr>
              <w:jc w:val="center"/>
              <w:rPr>
                <w:rFonts w:ascii="GHEA Grapalat" w:hAnsi="GHEA Grapalat"/>
                <w:b/>
                <w:sz w:val="22"/>
                <w:szCs w:val="22"/>
                <w:lang w:val="hy-AM"/>
              </w:rPr>
            </w:pPr>
            <w:r w:rsidRPr="00AA401B">
              <w:rPr>
                <w:rFonts w:ascii="GHEA Grapalat" w:hAnsi="GHEA Grapalat"/>
                <w:b/>
                <w:sz w:val="22"/>
                <w:szCs w:val="22"/>
                <w:lang w:val="hy-AM"/>
              </w:rPr>
              <w:t>10000</w:t>
            </w:r>
          </w:p>
        </w:tc>
        <w:tc>
          <w:tcPr>
            <w:tcW w:w="5732" w:type="dxa"/>
            <w:vAlign w:val="center"/>
          </w:tcPr>
          <w:p w:rsidR="0086201E" w:rsidRDefault="0086201E">
            <w:pPr>
              <w:jc w:val="center"/>
              <w:rPr>
                <w:rFonts w:ascii="Sylfaen" w:hAnsi="Sylfaen" w:cs="Calibri"/>
                <w:color w:val="000000"/>
                <w:sz w:val="22"/>
                <w:szCs w:val="22"/>
              </w:rPr>
            </w:pPr>
            <w:r>
              <w:rPr>
                <w:rFonts w:ascii="Sylfaen" w:hAnsi="Sylfaen" w:cs="Calibri"/>
                <w:color w:val="000000"/>
                <w:sz w:val="22"/>
                <w:szCs w:val="22"/>
              </w:rPr>
              <w:t xml:space="preserve">фильтр для масла </w:t>
            </w:r>
          </w:p>
        </w:tc>
      </w:tr>
      <w:tr w:rsidR="0086201E" w:rsidRPr="009044F1" w:rsidTr="00D43FD1">
        <w:trPr>
          <w:jc w:val="center"/>
        </w:trPr>
        <w:tc>
          <w:tcPr>
            <w:tcW w:w="1530" w:type="dxa"/>
            <w:vAlign w:val="center"/>
          </w:tcPr>
          <w:p w:rsidR="0086201E" w:rsidRPr="00AA401B" w:rsidRDefault="0086201E" w:rsidP="00A9475C">
            <w:pPr>
              <w:jc w:val="center"/>
              <w:rPr>
                <w:rFonts w:ascii="GHEA Grapalat" w:hAnsi="GHEA Grapalat"/>
                <w:b/>
                <w:sz w:val="22"/>
                <w:szCs w:val="22"/>
                <w:lang w:val="pt-BR"/>
              </w:rPr>
            </w:pPr>
            <w:r w:rsidRPr="00AA401B">
              <w:rPr>
                <w:rFonts w:ascii="GHEA Grapalat" w:hAnsi="GHEA Grapalat"/>
                <w:b/>
                <w:sz w:val="22"/>
                <w:szCs w:val="22"/>
                <w:lang w:val="pt-BR"/>
              </w:rPr>
              <w:t>9</w:t>
            </w:r>
          </w:p>
        </w:tc>
        <w:tc>
          <w:tcPr>
            <w:tcW w:w="1972" w:type="dxa"/>
            <w:vAlign w:val="center"/>
          </w:tcPr>
          <w:p w:rsidR="0086201E" w:rsidRPr="00AA401B" w:rsidRDefault="0086201E" w:rsidP="00A9475C">
            <w:pPr>
              <w:jc w:val="center"/>
              <w:rPr>
                <w:rFonts w:ascii="GHEA Grapalat" w:hAnsi="GHEA Grapalat"/>
                <w:b/>
                <w:sz w:val="22"/>
                <w:szCs w:val="22"/>
                <w:lang w:val="hy-AM"/>
              </w:rPr>
            </w:pPr>
            <w:r w:rsidRPr="00AA401B">
              <w:rPr>
                <w:rFonts w:ascii="GHEA Grapalat" w:hAnsi="GHEA Grapalat"/>
                <w:b/>
                <w:sz w:val="22"/>
                <w:szCs w:val="22"/>
                <w:lang w:val="hy-AM"/>
              </w:rPr>
              <w:t>100000</w:t>
            </w:r>
          </w:p>
        </w:tc>
        <w:tc>
          <w:tcPr>
            <w:tcW w:w="5732" w:type="dxa"/>
            <w:vAlign w:val="center"/>
          </w:tcPr>
          <w:p w:rsidR="0086201E" w:rsidRDefault="0086201E">
            <w:pPr>
              <w:jc w:val="center"/>
              <w:rPr>
                <w:rFonts w:ascii="Sylfaen" w:hAnsi="Sylfaen" w:cs="Calibri"/>
                <w:color w:val="000000"/>
                <w:sz w:val="22"/>
                <w:szCs w:val="22"/>
              </w:rPr>
            </w:pPr>
            <w:r>
              <w:rPr>
                <w:rFonts w:ascii="Sylfaen" w:hAnsi="Sylfaen" w:cs="Calibri"/>
                <w:color w:val="000000"/>
                <w:sz w:val="22"/>
                <w:szCs w:val="22"/>
              </w:rPr>
              <w:t>фильтр для воздуха евро2</w:t>
            </w:r>
          </w:p>
        </w:tc>
      </w:tr>
      <w:tr w:rsidR="0086201E" w:rsidRPr="009044F1" w:rsidTr="00D43FD1">
        <w:trPr>
          <w:jc w:val="center"/>
        </w:trPr>
        <w:tc>
          <w:tcPr>
            <w:tcW w:w="1530" w:type="dxa"/>
            <w:vAlign w:val="center"/>
          </w:tcPr>
          <w:p w:rsidR="0086201E" w:rsidRPr="00AA401B" w:rsidRDefault="0086201E" w:rsidP="00A9475C">
            <w:pPr>
              <w:jc w:val="center"/>
              <w:rPr>
                <w:rFonts w:ascii="GHEA Grapalat" w:hAnsi="GHEA Grapalat"/>
                <w:b/>
                <w:sz w:val="22"/>
                <w:szCs w:val="22"/>
                <w:lang w:val="pt-BR"/>
              </w:rPr>
            </w:pPr>
            <w:r w:rsidRPr="00AA401B">
              <w:rPr>
                <w:rFonts w:ascii="GHEA Grapalat" w:hAnsi="GHEA Grapalat"/>
                <w:b/>
                <w:sz w:val="22"/>
                <w:szCs w:val="22"/>
                <w:lang w:val="pt-BR"/>
              </w:rPr>
              <w:t>10</w:t>
            </w:r>
          </w:p>
        </w:tc>
        <w:tc>
          <w:tcPr>
            <w:tcW w:w="1972" w:type="dxa"/>
            <w:vAlign w:val="center"/>
          </w:tcPr>
          <w:p w:rsidR="0086201E" w:rsidRPr="00AA401B" w:rsidRDefault="0086201E" w:rsidP="00A9475C">
            <w:pPr>
              <w:jc w:val="center"/>
              <w:rPr>
                <w:rFonts w:ascii="GHEA Grapalat" w:hAnsi="GHEA Grapalat"/>
                <w:b/>
                <w:sz w:val="22"/>
                <w:szCs w:val="22"/>
                <w:lang w:val="hy-AM"/>
              </w:rPr>
            </w:pPr>
            <w:r w:rsidRPr="00AA401B">
              <w:rPr>
                <w:rFonts w:ascii="GHEA Grapalat" w:hAnsi="GHEA Grapalat"/>
                <w:b/>
                <w:sz w:val="22"/>
                <w:szCs w:val="22"/>
                <w:lang w:val="hy-AM"/>
              </w:rPr>
              <w:t>180000</w:t>
            </w:r>
          </w:p>
        </w:tc>
        <w:tc>
          <w:tcPr>
            <w:tcW w:w="5732" w:type="dxa"/>
            <w:vAlign w:val="center"/>
          </w:tcPr>
          <w:p w:rsidR="0086201E" w:rsidRDefault="0086201E">
            <w:pPr>
              <w:jc w:val="center"/>
              <w:rPr>
                <w:rFonts w:ascii="Sylfaen" w:hAnsi="Sylfaen" w:cs="Calibri"/>
                <w:color w:val="000000"/>
                <w:sz w:val="22"/>
                <w:szCs w:val="22"/>
              </w:rPr>
            </w:pPr>
            <w:r>
              <w:rPr>
                <w:rFonts w:ascii="Sylfaen" w:hAnsi="Sylfaen" w:cs="Calibri"/>
                <w:color w:val="000000"/>
                <w:sz w:val="22"/>
                <w:szCs w:val="22"/>
              </w:rPr>
              <w:t>фильтр топлива</w:t>
            </w:r>
          </w:p>
        </w:tc>
      </w:tr>
      <w:tr w:rsidR="0086201E" w:rsidRPr="009044F1" w:rsidTr="00D43FD1">
        <w:trPr>
          <w:jc w:val="center"/>
        </w:trPr>
        <w:tc>
          <w:tcPr>
            <w:tcW w:w="1530" w:type="dxa"/>
            <w:vAlign w:val="center"/>
          </w:tcPr>
          <w:p w:rsidR="0086201E" w:rsidRPr="00AA401B" w:rsidRDefault="0086201E" w:rsidP="00A9475C">
            <w:pPr>
              <w:jc w:val="center"/>
              <w:rPr>
                <w:rFonts w:ascii="GHEA Grapalat" w:hAnsi="GHEA Grapalat"/>
                <w:b/>
                <w:sz w:val="22"/>
                <w:szCs w:val="22"/>
                <w:lang w:val="hy-AM"/>
              </w:rPr>
            </w:pPr>
            <w:r w:rsidRPr="00AA401B">
              <w:rPr>
                <w:rFonts w:ascii="GHEA Grapalat" w:hAnsi="GHEA Grapalat"/>
                <w:b/>
                <w:sz w:val="22"/>
                <w:szCs w:val="22"/>
                <w:lang w:val="hy-AM"/>
              </w:rPr>
              <w:t>11</w:t>
            </w:r>
          </w:p>
        </w:tc>
        <w:tc>
          <w:tcPr>
            <w:tcW w:w="1972" w:type="dxa"/>
            <w:vAlign w:val="center"/>
          </w:tcPr>
          <w:p w:rsidR="0086201E" w:rsidRPr="00AA401B" w:rsidRDefault="0086201E" w:rsidP="00A9475C">
            <w:pPr>
              <w:jc w:val="center"/>
              <w:rPr>
                <w:rFonts w:ascii="GHEA Grapalat" w:hAnsi="GHEA Grapalat"/>
                <w:b/>
                <w:sz w:val="22"/>
                <w:szCs w:val="22"/>
                <w:lang w:val="hy-AM"/>
              </w:rPr>
            </w:pPr>
            <w:r w:rsidRPr="00AA401B">
              <w:rPr>
                <w:rFonts w:ascii="GHEA Grapalat" w:hAnsi="GHEA Grapalat"/>
                <w:b/>
                <w:sz w:val="22"/>
                <w:szCs w:val="22"/>
                <w:lang w:val="hy-AM"/>
              </w:rPr>
              <w:t>240000</w:t>
            </w:r>
          </w:p>
        </w:tc>
        <w:tc>
          <w:tcPr>
            <w:tcW w:w="5732" w:type="dxa"/>
            <w:vAlign w:val="center"/>
          </w:tcPr>
          <w:p w:rsidR="0086201E" w:rsidRDefault="0086201E">
            <w:pPr>
              <w:jc w:val="center"/>
              <w:rPr>
                <w:rFonts w:ascii="Sylfaen" w:hAnsi="Sylfaen" w:cs="Calibri"/>
                <w:color w:val="000000"/>
                <w:sz w:val="22"/>
                <w:szCs w:val="22"/>
              </w:rPr>
            </w:pPr>
            <w:r>
              <w:rPr>
                <w:rFonts w:ascii="Sylfaen" w:hAnsi="Sylfaen" w:cs="Calibri"/>
                <w:color w:val="000000"/>
                <w:sz w:val="22"/>
                <w:szCs w:val="22"/>
              </w:rPr>
              <w:t>Антифриз ALYASKA(зеленый, синий)</w:t>
            </w:r>
          </w:p>
        </w:tc>
      </w:tr>
      <w:tr w:rsidR="0086201E" w:rsidRPr="009044F1" w:rsidTr="00D43FD1">
        <w:trPr>
          <w:jc w:val="center"/>
        </w:trPr>
        <w:tc>
          <w:tcPr>
            <w:tcW w:w="1530" w:type="dxa"/>
            <w:vAlign w:val="center"/>
          </w:tcPr>
          <w:p w:rsidR="0086201E" w:rsidRPr="00AA401B" w:rsidRDefault="0086201E" w:rsidP="00A9475C">
            <w:pPr>
              <w:jc w:val="center"/>
              <w:rPr>
                <w:rFonts w:ascii="GHEA Grapalat" w:hAnsi="GHEA Grapalat"/>
                <w:b/>
                <w:sz w:val="22"/>
                <w:szCs w:val="22"/>
                <w:lang w:val="hy-AM"/>
              </w:rPr>
            </w:pPr>
            <w:r w:rsidRPr="00AA401B">
              <w:rPr>
                <w:rFonts w:ascii="GHEA Grapalat" w:hAnsi="GHEA Grapalat"/>
                <w:b/>
                <w:sz w:val="22"/>
                <w:szCs w:val="22"/>
                <w:lang w:val="hy-AM"/>
              </w:rPr>
              <w:t>12</w:t>
            </w:r>
          </w:p>
        </w:tc>
        <w:tc>
          <w:tcPr>
            <w:tcW w:w="1972" w:type="dxa"/>
            <w:vAlign w:val="center"/>
          </w:tcPr>
          <w:p w:rsidR="0086201E" w:rsidRPr="00AA401B" w:rsidRDefault="0086201E" w:rsidP="00A9475C">
            <w:pPr>
              <w:jc w:val="center"/>
              <w:rPr>
                <w:rFonts w:ascii="GHEA Grapalat" w:hAnsi="GHEA Grapalat"/>
                <w:b/>
                <w:sz w:val="22"/>
                <w:szCs w:val="22"/>
                <w:lang w:val="hy-AM"/>
              </w:rPr>
            </w:pPr>
            <w:r w:rsidRPr="00AA401B">
              <w:rPr>
                <w:rFonts w:ascii="GHEA Grapalat" w:hAnsi="GHEA Grapalat"/>
                <w:b/>
                <w:sz w:val="22"/>
                <w:szCs w:val="22"/>
                <w:lang w:val="hy-AM"/>
              </w:rPr>
              <w:t>35000</w:t>
            </w:r>
          </w:p>
        </w:tc>
        <w:tc>
          <w:tcPr>
            <w:tcW w:w="5732" w:type="dxa"/>
            <w:vAlign w:val="center"/>
          </w:tcPr>
          <w:p w:rsidR="0086201E" w:rsidRDefault="0086201E">
            <w:pPr>
              <w:jc w:val="center"/>
              <w:rPr>
                <w:rFonts w:ascii="Sylfaen" w:hAnsi="Sylfaen" w:cs="Calibri"/>
                <w:color w:val="000000"/>
                <w:sz w:val="22"/>
                <w:szCs w:val="22"/>
              </w:rPr>
            </w:pPr>
            <w:r>
              <w:rPr>
                <w:rFonts w:ascii="Sylfaen" w:hAnsi="Sylfaen" w:cs="Calibri"/>
                <w:color w:val="000000"/>
                <w:sz w:val="22"/>
                <w:szCs w:val="22"/>
              </w:rPr>
              <w:t>Моющее средство для стекол</w:t>
            </w:r>
          </w:p>
        </w:tc>
      </w:tr>
      <w:tr w:rsidR="0086201E" w:rsidRPr="009044F1" w:rsidTr="00D43FD1">
        <w:trPr>
          <w:jc w:val="center"/>
        </w:trPr>
        <w:tc>
          <w:tcPr>
            <w:tcW w:w="1530" w:type="dxa"/>
            <w:vAlign w:val="center"/>
          </w:tcPr>
          <w:p w:rsidR="0086201E" w:rsidRPr="00AA401B" w:rsidRDefault="0086201E" w:rsidP="00A9475C">
            <w:pPr>
              <w:jc w:val="center"/>
              <w:rPr>
                <w:rFonts w:ascii="GHEA Grapalat" w:hAnsi="GHEA Grapalat"/>
                <w:b/>
                <w:sz w:val="22"/>
                <w:szCs w:val="22"/>
                <w:lang w:val="hy-AM"/>
              </w:rPr>
            </w:pPr>
            <w:r w:rsidRPr="00AA401B">
              <w:rPr>
                <w:rFonts w:ascii="GHEA Grapalat" w:hAnsi="GHEA Grapalat"/>
                <w:b/>
                <w:sz w:val="22"/>
                <w:szCs w:val="22"/>
                <w:lang w:val="hy-AM"/>
              </w:rPr>
              <w:t>13</w:t>
            </w:r>
          </w:p>
        </w:tc>
        <w:tc>
          <w:tcPr>
            <w:tcW w:w="1972" w:type="dxa"/>
            <w:vAlign w:val="center"/>
          </w:tcPr>
          <w:p w:rsidR="0086201E" w:rsidRPr="00AA401B" w:rsidRDefault="0086201E" w:rsidP="00A9475C">
            <w:pPr>
              <w:jc w:val="center"/>
              <w:rPr>
                <w:rFonts w:ascii="GHEA Grapalat" w:hAnsi="GHEA Grapalat"/>
                <w:b/>
                <w:color w:val="000000"/>
                <w:sz w:val="22"/>
                <w:szCs w:val="22"/>
                <w:lang w:val="hy-AM"/>
              </w:rPr>
            </w:pPr>
            <w:r w:rsidRPr="00AA401B">
              <w:rPr>
                <w:rFonts w:ascii="GHEA Grapalat" w:hAnsi="GHEA Grapalat"/>
                <w:b/>
                <w:color w:val="000000"/>
                <w:sz w:val="22"/>
                <w:szCs w:val="22"/>
                <w:lang w:val="hy-AM"/>
              </w:rPr>
              <w:t>100000</w:t>
            </w:r>
          </w:p>
        </w:tc>
        <w:tc>
          <w:tcPr>
            <w:tcW w:w="5732" w:type="dxa"/>
            <w:vAlign w:val="center"/>
          </w:tcPr>
          <w:p w:rsidR="0086201E" w:rsidRDefault="0086201E">
            <w:pPr>
              <w:jc w:val="center"/>
              <w:rPr>
                <w:rFonts w:ascii="Sylfaen" w:hAnsi="Sylfaen" w:cs="Calibri"/>
                <w:color w:val="000000"/>
                <w:sz w:val="22"/>
                <w:szCs w:val="22"/>
              </w:rPr>
            </w:pPr>
            <w:r>
              <w:rPr>
                <w:rFonts w:ascii="Sylfaen" w:hAnsi="Sylfaen" w:cs="Calibri"/>
                <w:color w:val="000000"/>
                <w:sz w:val="22"/>
                <w:szCs w:val="22"/>
              </w:rPr>
              <w:t>МаслоTAD 17</w:t>
            </w:r>
          </w:p>
        </w:tc>
      </w:tr>
    </w:tbl>
    <w:p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w:t>
      </w:r>
      <w:r w:rsidRPr="009044F1">
        <w:rPr>
          <w:rFonts w:ascii="GHEA Grapalat" w:hAnsi="GHEA Grapalat"/>
        </w:rPr>
        <w:lastRenderedPageBreak/>
        <w:t>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w:t>
      </w:r>
      <w:r w:rsidRPr="009044F1">
        <w:rPr>
          <w:rFonts w:ascii="GHEA Grapalat" w:hAnsi="GHEA Grapalat"/>
        </w:rPr>
        <w:lastRenderedPageBreak/>
        <w:t>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w:t>
      </w:r>
      <w:r w:rsidRPr="009044F1">
        <w:rPr>
          <w:rFonts w:ascii="GHEA Grapalat" w:hAnsi="GHEA Grapalat"/>
          <w:color w:val="000000"/>
        </w:rPr>
        <w:lastRenderedPageBreak/>
        <w:t>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Согласно статье 29 Закона участник вправе требовать от заказчика </w:t>
      </w:r>
      <w:r w:rsidRPr="009044F1">
        <w:rPr>
          <w:rFonts w:ascii="GHEA Grapalat" w:hAnsi="GHEA Grapalat"/>
        </w:rPr>
        <w:lastRenderedPageBreak/>
        <w:t>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lastRenderedPageBreak/>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vertAlign w:val="subscript"/>
        </w:rPr>
        <w:t>имя, фамилия секретаря комиссии</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4"/>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5"/>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lastRenderedPageBreak/>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есть несоответствие, однако </w:t>
      </w:r>
      <w:r w:rsidRPr="009044F1">
        <w:rPr>
          <w:rFonts w:ascii="GHEA Grapalat" w:hAnsi="GHEA Grapalat"/>
          <w:sz w:val="24"/>
          <w:szCs w:val="24"/>
        </w:rPr>
        <w:lastRenderedPageBreak/>
        <w:t>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w:t>
      </w:r>
      <w:r w:rsidRPr="009044F1">
        <w:rPr>
          <w:rFonts w:ascii="GHEA Grapalat" w:hAnsi="GHEA Grapalat"/>
        </w:rPr>
        <w:lastRenderedPageBreak/>
        <w:t>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B522C1" w:rsidRPr="009044F1" w:rsidRDefault="00B522C1" w:rsidP="00B522C1">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FootnoteReference"/>
        </w:rPr>
        <w:footnoteReference w:customMarkFollows="1" w:id="6"/>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7.</w:t>
      </w:r>
      <w:r w:rsidR="00B04EBE">
        <w:rPr>
          <w:rFonts w:ascii="GHEA Grapalat" w:hAnsi="GHEA Grapalat"/>
        </w:rPr>
        <w:t>4</w:t>
      </w:r>
      <w:r>
        <w:rPr>
          <w:rFonts w:ascii="GHEA Grapalat" w:hAnsi="GHEA Grapalat"/>
        </w:rPr>
        <w:t xml:space="preserve"> </w:t>
      </w:r>
      <w:r w:rsidR="006F5184" w:rsidRPr="009044F1">
        <w:rPr>
          <w:rFonts w:ascii="GHEA Grapalat" w:hAnsi="GHEA Grapalat"/>
        </w:rPr>
        <w:t>Обеспечение заявки должно быть действительно в течение 90</w:t>
      </w:r>
      <w:r w:rsidR="006F5184">
        <w:rPr>
          <w:rFonts w:ascii="Courier New" w:hAnsi="Courier New" w:cs="Courier New"/>
        </w:rPr>
        <w:t> </w:t>
      </w:r>
      <w:r w:rsidR="006F5184" w:rsidRPr="009044F1">
        <w:rPr>
          <w:rFonts w:ascii="GHEA Grapalat" w:hAnsi="GHEA Grapalat"/>
        </w:rPr>
        <w:t xml:space="preserve">(девяноста) </w:t>
      </w:r>
      <w:r w:rsidR="006F5184">
        <w:rPr>
          <w:rFonts w:ascii="GHEA Grapalat" w:hAnsi="GHEA Grapalat"/>
        </w:rPr>
        <w:t xml:space="preserve">рабочих </w:t>
      </w:r>
      <w:r w:rsidR="006F5184" w:rsidRPr="009044F1">
        <w:rPr>
          <w:rFonts w:ascii="GHEA Grapalat" w:hAnsi="GHEA Grapalat"/>
        </w:rPr>
        <w:t>дней со дня подачи заявки.</w:t>
      </w:r>
      <w:r w:rsidR="00CD5802" w:rsidRPr="00CD5802">
        <w:rPr>
          <w:rFonts w:ascii="GHEA Grapalat" w:hAnsi="GHEA Grapalat"/>
          <w:vertAlign w:val="superscript"/>
        </w:rPr>
        <w:t>9.2</w:t>
      </w:r>
      <w:r w:rsidR="006F5184" w:rsidRPr="009044F1">
        <w:rPr>
          <w:rFonts w:ascii="GHEA Grapalat" w:hAnsi="GHEA Grapalat"/>
        </w:rPr>
        <w:t xml:space="preserve"> </w:t>
      </w:r>
    </w:p>
    <w:p w:rsidR="00FA0EEA" w:rsidRPr="007F263C" w:rsidRDefault="00B04EBE"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FA0EEA">
        <w:rPr>
          <w:rFonts w:ascii="GHEA Grapalat" w:hAnsi="GHEA Grapalat"/>
        </w:rPr>
        <w:t>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"—"-ый день в "час вскрытия"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FootnoteReference"/>
          <w:rFonts w:ascii="GHEA Grapalat" w:hAnsi="GHEA Grapalat"/>
          <w:i w:val="0"/>
          <w:sz w:val="24"/>
          <w:szCs w:val="24"/>
        </w:rPr>
        <w:footnoteReference w:customMarkFollows="1" w:id="7"/>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4"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w:t>
      </w:r>
      <w:r w:rsidRPr="009044F1">
        <w:rPr>
          <w:rFonts w:ascii="GHEA Grapalat" w:hAnsi="GHEA Grapalat"/>
          <w:sz w:val="24"/>
          <w:szCs w:val="24"/>
        </w:rPr>
        <w:lastRenderedPageBreak/>
        <w:t xml:space="preserve">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5"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9B6D58" w:rsidRPr="009044F1" w:rsidDel="00AE108B" w:rsidRDefault="009B6D58" w:rsidP="00B46D58">
      <w:pPr>
        <w:pStyle w:val="norm"/>
        <w:widowControl w:val="0"/>
        <w:tabs>
          <w:tab w:val="left" w:pos="1134"/>
        </w:tabs>
        <w:spacing w:after="160" w:line="240" w:lineRule="auto"/>
        <w:ind w:firstLine="567"/>
        <w:rPr>
          <w:del w:id="6" w:author="Vardan" w:date="2022-10-29T23:58:00Z"/>
          <w:rFonts w:ascii="GHEA Grapalat" w:hAnsi="GHEA Grapalat" w:cs="Sylfaen"/>
          <w:sz w:val="24"/>
          <w:szCs w:val="24"/>
        </w:rPr>
      </w:pP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 xml:space="preserve">препятствуя </w:t>
      </w:r>
      <w:r w:rsidRPr="009044F1">
        <w:rPr>
          <w:rFonts w:ascii="GHEA Grapalat" w:hAnsi="GHEA Grapalat"/>
        </w:rPr>
        <w:lastRenderedPageBreak/>
        <w:t>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воспроизведенные (отсканированные)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7" w:author="Vardan" w:date="2022-10-30T00:00:00Z"/>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w:t>
      </w:r>
      <w:r w:rsidR="00C20AD3" w:rsidRPr="00637CD2">
        <w:rPr>
          <w:rFonts w:ascii="GHEA Grapalat" w:hAnsi="GHEA Grapalat" w:cs="Sylfaen"/>
        </w:rPr>
        <w:lastRenderedPageBreak/>
        <w:t>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w:t>
      </w:r>
      <w:r w:rsidRPr="009044F1">
        <w:rPr>
          <w:rFonts w:ascii="GHEA Grapalat" w:hAnsi="GHEA Grapalat"/>
          <w:sz w:val="24"/>
          <w:szCs w:val="24"/>
        </w:rPr>
        <w:lastRenderedPageBreak/>
        <w:t>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lastRenderedPageBreak/>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Default="00801A4F" w:rsidP="00801A4F">
      <w:pPr>
        <w:widowControl w:val="0"/>
        <w:tabs>
          <w:tab w:val="left" w:pos="1276"/>
        </w:tabs>
        <w:spacing w:after="160"/>
        <w:ind w:firstLine="567"/>
        <w:jc w:val="both"/>
        <w:rPr>
          <w:ins w:id="8"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FootnoteReference"/>
          <w:rFonts w:ascii="GHEA Grapalat" w:hAnsi="GHEA Grapalat"/>
        </w:rPr>
        <w:footnoteReference w:customMarkFollows="1" w:id="9"/>
        <w:t>12</w:t>
      </w:r>
      <w:r w:rsidR="00A6609C" w:rsidRPr="0027573B">
        <w:rPr>
          <w:rFonts w:ascii="GHEA Grapalat" w:hAnsi="GHEA Grapalat"/>
        </w:rPr>
        <w:t xml:space="preserve"> </w:t>
      </w:r>
      <w:r w:rsidR="00853CBA" w:rsidRPr="0027573B">
        <w:rPr>
          <w:rFonts w:ascii="GHEA Grapalat" w:hAnsi="GHEA Grapalat"/>
        </w:rPr>
        <w:t>.</w:t>
      </w:r>
    </w:p>
    <w:p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10"/>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w:t>
      </w:r>
      <w:r w:rsidRPr="000B56C9">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86201E" w:rsidRPr="009044F1" w:rsidRDefault="00B2572B" w:rsidP="0086201E">
      <w:pPr>
        <w:pStyle w:val="BodyTextIndent3"/>
        <w:widowControl w:val="0"/>
        <w:spacing w:after="160" w:line="240" w:lineRule="auto"/>
        <w:jc w:val="right"/>
        <w:rPr>
          <w:rFonts w:ascii="GHEA Grapalat" w:hAnsi="GHEA Grapalat"/>
          <w:b/>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86201E" w:rsidRPr="009E3CE1">
        <w:rPr>
          <w:rFonts w:ascii="GHEA Grapalat" w:hAnsi="GHEA Grapalat"/>
          <w:b/>
          <w:color w:val="000000"/>
          <w:lang w:val="es-ES"/>
        </w:rPr>
        <w:t>«</w:t>
      </w:r>
      <w:r w:rsidR="0086201E">
        <w:rPr>
          <w:rFonts w:ascii="GHEA Grapalat" w:hAnsi="GHEA Grapalat"/>
          <w:b/>
          <w:color w:val="000000"/>
          <w:lang w:val="hy-AM"/>
        </w:rPr>
        <w:t>ԿՏՍ</w:t>
      </w:r>
      <w:r w:rsidR="0086201E" w:rsidRPr="009E3CE1">
        <w:rPr>
          <w:rFonts w:ascii="GHEA Grapalat" w:hAnsi="GHEA Grapalat"/>
          <w:b/>
          <w:color w:val="000000"/>
          <w:lang w:val="hy-AM"/>
        </w:rPr>
        <w:t>-ԳՀԱՊՁԲ-</w:t>
      </w:r>
      <w:r w:rsidR="0086201E" w:rsidRPr="00702E3D">
        <w:rPr>
          <w:rFonts w:ascii="GHEA Grapalat" w:hAnsi="GHEA Grapalat"/>
          <w:b/>
          <w:color w:val="000000"/>
          <w:lang w:val="hy-AM"/>
        </w:rPr>
        <w:t>23/</w:t>
      </w:r>
      <w:r w:rsidR="0086201E">
        <w:rPr>
          <w:rFonts w:ascii="GHEA Grapalat" w:hAnsi="GHEA Grapalat"/>
          <w:b/>
          <w:color w:val="000000"/>
          <w:lang w:val="hy-AM"/>
        </w:rPr>
        <w:t>16</w:t>
      </w:r>
      <w:r w:rsidR="0086201E" w:rsidRPr="009E3CE1">
        <w:rPr>
          <w:rFonts w:ascii="GHEA Grapalat" w:hAnsi="GHEA Grapalat" w:cs="Sylfaen"/>
          <w:b/>
          <w:color w:val="000000"/>
          <w:lang w:val="hy-AM"/>
        </w:rPr>
        <w:t>»</w:t>
      </w:r>
    </w:p>
    <w:p w:rsidR="00B2572B" w:rsidRPr="00374F4A" w:rsidRDefault="00B2572B" w:rsidP="0086201E">
      <w:pPr>
        <w:pStyle w:val="BodyTextIndent3"/>
        <w:widowControl w:val="0"/>
        <w:spacing w:after="160" w:line="240" w:lineRule="auto"/>
        <w:jc w:val="right"/>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86201E" w:rsidRPr="009044F1" w:rsidRDefault="00374F4A" w:rsidP="0086201E">
      <w:pPr>
        <w:pStyle w:val="BodyTextIndent3"/>
        <w:widowControl w:val="0"/>
        <w:spacing w:after="160" w:line="240" w:lineRule="auto"/>
        <w:jc w:val="right"/>
        <w:rPr>
          <w:rFonts w:ascii="GHEA Grapalat" w:hAnsi="GHEA Grapalat"/>
          <w:b/>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86201E" w:rsidRPr="009E3CE1">
        <w:rPr>
          <w:rFonts w:ascii="GHEA Grapalat" w:hAnsi="GHEA Grapalat"/>
          <w:b/>
          <w:color w:val="000000"/>
          <w:lang w:val="es-ES"/>
        </w:rPr>
        <w:t>«</w:t>
      </w:r>
      <w:r w:rsidR="0086201E">
        <w:rPr>
          <w:rFonts w:ascii="GHEA Grapalat" w:hAnsi="GHEA Grapalat"/>
          <w:b/>
          <w:color w:val="000000"/>
          <w:lang w:val="hy-AM"/>
        </w:rPr>
        <w:t>ԿՏՍ</w:t>
      </w:r>
      <w:r w:rsidR="0086201E" w:rsidRPr="009E3CE1">
        <w:rPr>
          <w:rFonts w:ascii="GHEA Grapalat" w:hAnsi="GHEA Grapalat"/>
          <w:b/>
          <w:color w:val="000000"/>
          <w:lang w:val="hy-AM"/>
        </w:rPr>
        <w:t>-ԳՀԱՊՁԲ-</w:t>
      </w:r>
      <w:r w:rsidR="0086201E" w:rsidRPr="00702E3D">
        <w:rPr>
          <w:rFonts w:ascii="GHEA Grapalat" w:hAnsi="GHEA Grapalat"/>
          <w:b/>
          <w:color w:val="000000"/>
          <w:lang w:val="hy-AM"/>
        </w:rPr>
        <w:t>23/</w:t>
      </w:r>
      <w:r w:rsidR="0086201E">
        <w:rPr>
          <w:rFonts w:ascii="GHEA Grapalat" w:hAnsi="GHEA Grapalat"/>
          <w:b/>
          <w:color w:val="000000"/>
          <w:lang w:val="hy-AM"/>
        </w:rPr>
        <w:t>16</w:t>
      </w:r>
      <w:r w:rsidR="0086201E" w:rsidRPr="009E3CE1">
        <w:rPr>
          <w:rFonts w:ascii="GHEA Grapalat" w:hAnsi="GHEA Grapalat" w:cs="Sylfaen"/>
          <w:b/>
          <w:color w:val="000000"/>
          <w:lang w:val="hy-AM"/>
        </w:rPr>
        <w:t>»</w:t>
      </w:r>
    </w:p>
    <w:p w:rsidR="00374F4A" w:rsidRPr="00C4157A" w:rsidRDefault="00374F4A" w:rsidP="00717AD3">
      <w:pPr>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86201E" w:rsidRPr="009044F1" w:rsidRDefault="009E1F0A" w:rsidP="0086201E">
      <w:pPr>
        <w:pStyle w:val="BodyTextIndent3"/>
        <w:widowControl w:val="0"/>
        <w:spacing w:after="160" w:line="240" w:lineRule="auto"/>
        <w:jc w:val="right"/>
        <w:rPr>
          <w:rFonts w:ascii="GHEA Grapalat" w:hAnsi="GHEA Grapalat"/>
          <w:b/>
        </w:rPr>
      </w:pPr>
      <w:r w:rsidRPr="004F23CF">
        <w:rPr>
          <w:rFonts w:ascii="GHEA Grapalat" w:hAnsi="GHEA Grapalat"/>
          <w:lang w:val="hy-AM"/>
        </w:rPr>
        <w:t>лица</w:t>
      </w:r>
      <w:r w:rsidRPr="004F23CF">
        <w:rPr>
          <w:rFonts w:ascii="GHEA Grapalat" w:hAnsi="GHEA Grapalat" w:cs="Arial"/>
          <w:lang w:val="es-ES"/>
        </w:rPr>
        <w:t xml:space="preserve"> </w:t>
      </w:r>
      <w:r w:rsidRPr="004F23CF">
        <w:rPr>
          <w:rFonts w:ascii="GHEA Grapalat" w:hAnsi="GHEA Grapalat" w:cs="Arial"/>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lang w:val="hy-AM"/>
        </w:rPr>
        <w:t xml:space="preserve"> </w:t>
      </w:r>
      <w:r w:rsidR="0086201E" w:rsidRPr="009E3CE1">
        <w:rPr>
          <w:rFonts w:ascii="GHEA Grapalat" w:hAnsi="GHEA Grapalat"/>
          <w:b/>
          <w:color w:val="000000"/>
          <w:lang w:val="es-ES"/>
        </w:rPr>
        <w:t>«</w:t>
      </w:r>
      <w:r w:rsidR="0086201E">
        <w:rPr>
          <w:rFonts w:ascii="GHEA Grapalat" w:hAnsi="GHEA Grapalat"/>
          <w:b/>
          <w:color w:val="000000"/>
          <w:lang w:val="hy-AM"/>
        </w:rPr>
        <w:t>ԿՏՍ</w:t>
      </w:r>
      <w:r w:rsidR="0086201E" w:rsidRPr="009E3CE1">
        <w:rPr>
          <w:rFonts w:ascii="GHEA Grapalat" w:hAnsi="GHEA Grapalat"/>
          <w:b/>
          <w:color w:val="000000"/>
          <w:lang w:val="hy-AM"/>
        </w:rPr>
        <w:t>-ԳՀԱՊՁԲ-</w:t>
      </w:r>
      <w:r w:rsidR="0086201E" w:rsidRPr="00702E3D">
        <w:rPr>
          <w:rFonts w:ascii="GHEA Grapalat" w:hAnsi="GHEA Grapalat"/>
          <w:b/>
          <w:color w:val="000000"/>
          <w:lang w:val="hy-AM"/>
        </w:rPr>
        <w:t>23/</w:t>
      </w:r>
      <w:r w:rsidR="0086201E">
        <w:rPr>
          <w:rFonts w:ascii="GHEA Grapalat" w:hAnsi="GHEA Grapalat"/>
          <w:b/>
          <w:color w:val="000000"/>
          <w:lang w:val="hy-AM"/>
        </w:rPr>
        <w:t>16</w:t>
      </w:r>
      <w:r w:rsidR="0086201E" w:rsidRPr="009E3CE1">
        <w:rPr>
          <w:rFonts w:ascii="GHEA Grapalat" w:hAnsi="GHEA Grapalat" w:cs="Sylfaen"/>
          <w:b/>
          <w:color w:val="000000"/>
          <w:lang w:val="hy-AM"/>
        </w:rPr>
        <w:t>»</w:t>
      </w:r>
    </w:p>
    <w:p w:rsidR="009E1F0A" w:rsidRPr="004F23CF" w:rsidRDefault="009E1F0A" w:rsidP="009E1F0A">
      <w:pPr>
        <w:rPr>
          <w:rFonts w:ascii="GHEA Grapalat" w:hAnsi="GHEA Grapalat" w:cs="Sylfaen"/>
          <w:sz w:val="20"/>
          <w:lang w:val="hy-AM"/>
        </w:rPr>
      </w:pPr>
      <w:r w:rsidRPr="004F23CF">
        <w:rPr>
          <w:rFonts w:ascii="GHEA Grapalat" w:hAnsi="GHEA Grapalat"/>
          <w:sz w:val="20"/>
          <w:u w:val="single"/>
        </w:rPr>
        <w:lastRenderedPageBreak/>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86201E" w:rsidRPr="009044F1" w:rsidRDefault="006B3E56" w:rsidP="0086201E">
      <w:pPr>
        <w:pStyle w:val="BodyTextIndent3"/>
        <w:widowControl w:val="0"/>
        <w:spacing w:after="160" w:line="240" w:lineRule="auto"/>
        <w:jc w:val="right"/>
        <w:rPr>
          <w:rFonts w:ascii="GHEA Grapalat" w:hAnsi="GHEA Grapalat"/>
          <w:b/>
        </w:rPr>
      </w:pPr>
      <w:r w:rsidRPr="00717AD3">
        <w:rPr>
          <w:rFonts w:ascii="GHEA Grapalat" w:hAnsi="GHEA Grapalat"/>
        </w:rPr>
        <w:t xml:space="preserve">в рамках участия в </w:t>
      </w:r>
      <w:r w:rsidR="00305944" w:rsidRPr="00717AD3">
        <w:rPr>
          <w:rFonts w:ascii="GHEA Grapalat" w:hAnsi="GHEA Grapalat"/>
        </w:rPr>
        <w:t xml:space="preserve">открытом конкурсе </w:t>
      </w:r>
      <w:r w:rsidRPr="00717AD3">
        <w:rPr>
          <w:rFonts w:ascii="GHEA Grapalat" w:hAnsi="GHEA Grapalat"/>
        </w:rPr>
        <w:t xml:space="preserve">под кодом </w:t>
      </w:r>
      <w:r w:rsidR="00717AD3" w:rsidRPr="009E3CE1">
        <w:rPr>
          <w:rFonts w:ascii="GHEA Grapalat" w:hAnsi="GHEA Grapalat"/>
          <w:b/>
          <w:color w:val="000000"/>
          <w:lang w:val="es-ES"/>
        </w:rPr>
        <w:t>«</w:t>
      </w:r>
      <w:r w:rsidR="0086201E" w:rsidRPr="009E3CE1">
        <w:rPr>
          <w:rFonts w:ascii="GHEA Grapalat" w:hAnsi="GHEA Grapalat"/>
          <w:b/>
          <w:color w:val="000000"/>
          <w:lang w:val="es-ES"/>
        </w:rPr>
        <w:t>«</w:t>
      </w:r>
      <w:r w:rsidR="0086201E">
        <w:rPr>
          <w:rFonts w:ascii="GHEA Grapalat" w:hAnsi="GHEA Grapalat"/>
          <w:b/>
          <w:color w:val="000000"/>
          <w:lang w:val="hy-AM"/>
        </w:rPr>
        <w:t>ԿՏՍ</w:t>
      </w:r>
      <w:r w:rsidR="0086201E" w:rsidRPr="009E3CE1">
        <w:rPr>
          <w:rFonts w:ascii="GHEA Grapalat" w:hAnsi="GHEA Grapalat"/>
          <w:b/>
          <w:color w:val="000000"/>
          <w:lang w:val="hy-AM"/>
        </w:rPr>
        <w:t>-ԳՀԱՊՁԲ-</w:t>
      </w:r>
      <w:r w:rsidR="0086201E" w:rsidRPr="00702E3D">
        <w:rPr>
          <w:rFonts w:ascii="GHEA Grapalat" w:hAnsi="GHEA Grapalat"/>
          <w:b/>
          <w:color w:val="000000"/>
          <w:lang w:val="hy-AM"/>
        </w:rPr>
        <w:t>23/</w:t>
      </w:r>
      <w:r w:rsidR="0086201E">
        <w:rPr>
          <w:rFonts w:ascii="GHEA Grapalat" w:hAnsi="GHEA Grapalat"/>
          <w:b/>
          <w:color w:val="000000"/>
          <w:lang w:val="hy-AM"/>
        </w:rPr>
        <w:t>16</w:t>
      </w:r>
      <w:r w:rsidR="0086201E" w:rsidRPr="009E3CE1">
        <w:rPr>
          <w:rFonts w:ascii="GHEA Grapalat" w:hAnsi="GHEA Grapalat" w:cs="Sylfaen"/>
          <w:b/>
          <w:color w:val="000000"/>
          <w:lang w:val="hy-AM"/>
        </w:rPr>
        <w:t>»</w:t>
      </w:r>
    </w:p>
    <w:p w:rsidR="006B3E56" w:rsidRPr="00717AD3" w:rsidRDefault="00717AD3" w:rsidP="00B46D58">
      <w:pPr>
        <w:pStyle w:val="ListParagraph"/>
        <w:widowControl w:val="0"/>
        <w:numPr>
          <w:ilvl w:val="0"/>
          <w:numId w:val="22"/>
        </w:numPr>
        <w:tabs>
          <w:tab w:val="left" w:pos="567"/>
        </w:tabs>
        <w:spacing w:after="160"/>
        <w:jc w:val="both"/>
        <w:rPr>
          <w:rFonts w:ascii="GHEA Grapalat" w:hAnsi="GHEA Grapalat"/>
        </w:rPr>
      </w:pPr>
      <w:r w:rsidRPr="009E3CE1">
        <w:rPr>
          <w:rFonts w:ascii="GHEA Grapalat" w:hAnsi="GHEA Grapalat" w:cs="Sylfaen"/>
          <w:b/>
          <w:color w:val="000000"/>
          <w:sz w:val="20"/>
          <w:szCs w:val="20"/>
          <w:lang w:val="hy-AM"/>
        </w:rPr>
        <w:t>»</w:t>
      </w:r>
      <w:r w:rsidRPr="005F579B">
        <w:rPr>
          <w:rFonts w:ascii="GHEA Grapalat" w:hAnsi="GHEA Grapalat"/>
          <w:b/>
          <w:color w:val="000000"/>
          <w:lang w:val="es-ES"/>
        </w:rPr>
        <w:t xml:space="preserve"> </w:t>
      </w:r>
      <w:r w:rsidR="006B3E56" w:rsidRPr="00717AD3">
        <w:rPr>
          <w:rFonts w:ascii="GHEA Grapalat" w:hAnsi="GHEA Grapalat"/>
        </w:rPr>
        <w:t>не допускал и (или) не допустит</w:t>
      </w:r>
      <w:r w:rsidR="00024FA3" w:rsidRPr="00717AD3">
        <w:rPr>
          <w:rFonts w:ascii="GHEA Grapalat" w:hAnsi="GHEA Grapalat"/>
        </w:rPr>
        <w:t xml:space="preserve"> </w:t>
      </w:r>
      <w:r w:rsidR="00024FA3" w:rsidRPr="00717AD3">
        <w:rPr>
          <w:rFonts w:ascii="GHEA Grapalat" w:hAnsi="GHEA Grapalat"/>
          <w:lang w:val="hy-AM"/>
        </w:rPr>
        <w:t>недобросовестн</w:t>
      </w:r>
      <w:r w:rsidR="00024FA3" w:rsidRPr="00717AD3">
        <w:rPr>
          <w:rFonts w:ascii="GHEA Grapalat" w:hAnsi="GHEA Grapalat"/>
        </w:rPr>
        <w:t>ой</w:t>
      </w:r>
      <w:r w:rsidR="00024FA3" w:rsidRPr="00717AD3">
        <w:rPr>
          <w:rFonts w:ascii="GHEA Grapalat" w:hAnsi="GHEA Grapalat"/>
          <w:lang w:val="hy-AM"/>
        </w:rPr>
        <w:t xml:space="preserve"> конкуренци</w:t>
      </w:r>
      <w:r w:rsidR="00024FA3" w:rsidRPr="00717AD3">
        <w:rPr>
          <w:rFonts w:ascii="GHEA Grapalat" w:hAnsi="GHEA Grapalat"/>
        </w:rPr>
        <w:t>и,</w:t>
      </w:r>
      <w:r w:rsidR="006B3E56" w:rsidRPr="00717AD3">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9"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4"/>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86201E" w:rsidRPr="009044F1" w:rsidRDefault="00D043C1" w:rsidP="0086201E">
      <w:pPr>
        <w:pStyle w:val="BodyTextIndent3"/>
        <w:widowControl w:val="0"/>
        <w:spacing w:after="160" w:line="240" w:lineRule="auto"/>
        <w:jc w:val="right"/>
        <w:rPr>
          <w:rFonts w:ascii="GHEA Grapalat" w:hAnsi="GHEA Grapalat"/>
          <w:b/>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717AD3" w:rsidRPr="009E3CE1">
        <w:rPr>
          <w:rFonts w:ascii="GHEA Grapalat" w:hAnsi="GHEA Grapalat"/>
          <w:b/>
          <w:color w:val="000000"/>
          <w:lang w:val="es-ES"/>
        </w:rPr>
        <w:t>«</w:t>
      </w:r>
      <w:r w:rsidR="0086201E" w:rsidRPr="009E3CE1">
        <w:rPr>
          <w:rFonts w:ascii="GHEA Grapalat" w:hAnsi="GHEA Grapalat"/>
          <w:b/>
          <w:color w:val="000000"/>
          <w:lang w:val="es-ES"/>
        </w:rPr>
        <w:t>«</w:t>
      </w:r>
      <w:r w:rsidR="0086201E">
        <w:rPr>
          <w:rFonts w:ascii="GHEA Grapalat" w:hAnsi="GHEA Grapalat"/>
          <w:b/>
          <w:color w:val="000000"/>
          <w:lang w:val="hy-AM"/>
        </w:rPr>
        <w:t>ԿՏՍ</w:t>
      </w:r>
      <w:r w:rsidR="0086201E" w:rsidRPr="009E3CE1">
        <w:rPr>
          <w:rFonts w:ascii="GHEA Grapalat" w:hAnsi="GHEA Grapalat"/>
          <w:b/>
          <w:color w:val="000000"/>
          <w:lang w:val="hy-AM"/>
        </w:rPr>
        <w:t>-ԳՀԱՊՁԲ-</w:t>
      </w:r>
      <w:r w:rsidR="0086201E" w:rsidRPr="00702E3D">
        <w:rPr>
          <w:rFonts w:ascii="GHEA Grapalat" w:hAnsi="GHEA Grapalat"/>
          <w:b/>
          <w:color w:val="000000"/>
          <w:lang w:val="hy-AM"/>
        </w:rPr>
        <w:t>23/</w:t>
      </w:r>
      <w:r w:rsidR="0086201E">
        <w:rPr>
          <w:rFonts w:ascii="GHEA Grapalat" w:hAnsi="GHEA Grapalat"/>
          <w:b/>
          <w:color w:val="000000"/>
          <w:lang w:val="hy-AM"/>
        </w:rPr>
        <w:t>16</w:t>
      </w:r>
      <w:r w:rsidR="0086201E" w:rsidRPr="009E3CE1">
        <w:rPr>
          <w:rFonts w:ascii="GHEA Grapalat" w:hAnsi="GHEA Grapalat" w:cs="Sylfaen"/>
          <w:b/>
          <w:color w:val="000000"/>
          <w:lang w:val="hy-AM"/>
        </w:rPr>
        <w:t>»</w:t>
      </w:r>
    </w:p>
    <w:p w:rsidR="00D043C1" w:rsidRPr="009044F1" w:rsidRDefault="00717AD3" w:rsidP="00717AD3">
      <w:pPr>
        <w:pStyle w:val="BodyTextIndent3"/>
        <w:widowControl w:val="0"/>
        <w:spacing w:after="160" w:line="240" w:lineRule="auto"/>
        <w:jc w:val="right"/>
        <w:rPr>
          <w:rFonts w:ascii="GHEA Grapalat" w:hAnsi="GHEA Grapalat"/>
          <w:b/>
        </w:rPr>
      </w:pPr>
      <w:r w:rsidRPr="009E3CE1">
        <w:rPr>
          <w:rFonts w:ascii="GHEA Grapalat" w:hAnsi="GHEA Grapalat" w:cs="Sylfaen"/>
          <w:b/>
          <w:color w:val="000000"/>
          <w:lang w:val="hy-AM"/>
        </w:rPr>
        <w:t>»</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Pr="009044F1">
        <w:rPr>
          <w:rFonts w:ascii="GHEA Grapalat" w:hAnsi="GHEA Grapalat"/>
        </w:rPr>
        <w:t>---BMAPDzB---/---</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86201E" w:rsidRPr="009044F1" w:rsidRDefault="00AB6E69" w:rsidP="0086201E">
      <w:pPr>
        <w:pStyle w:val="BodyTextIndent3"/>
        <w:widowControl w:val="0"/>
        <w:spacing w:after="160" w:line="240" w:lineRule="auto"/>
        <w:jc w:val="right"/>
        <w:rPr>
          <w:rFonts w:ascii="GHEA Grapalat" w:hAnsi="GHEA Grapalat"/>
          <w:b/>
        </w:rPr>
      </w:pPr>
      <w:r w:rsidRPr="009044F1">
        <w:rPr>
          <w:rFonts w:ascii="GHEA Grapalat" w:hAnsi="GHEA Grapalat"/>
          <w:b/>
          <w:sz w:val="24"/>
          <w:szCs w:val="24"/>
        </w:rPr>
        <w:t xml:space="preserve">под кодом </w:t>
      </w:r>
      <w:r w:rsidR="0086201E" w:rsidRPr="009E3CE1">
        <w:rPr>
          <w:rFonts w:ascii="GHEA Grapalat" w:hAnsi="GHEA Grapalat"/>
          <w:b/>
          <w:color w:val="000000"/>
          <w:lang w:val="es-ES"/>
        </w:rPr>
        <w:t>«</w:t>
      </w:r>
      <w:r w:rsidR="0086201E">
        <w:rPr>
          <w:rFonts w:ascii="GHEA Grapalat" w:hAnsi="GHEA Grapalat"/>
          <w:b/>
          <w:color w:val="000000"/>
          <w:lang w:val="hy-AM"/>
        </w:rPr>
        <w:t>ԿՏՍ</w:t>
      </w:r>
      <w:r w:rsidR="0086201E" w:rsidRPr="009E3CE1">
        <w:rPr>
          <w:rFonts w:ascii="GHEA Grapalat" w:hAnsi="GHEA Grapalat"/>
          <w:b/>
          <w:color w:val="000000"/>
          <w:lang w:val="hy-AM"/>
        </w:rPr>
        <w:t>-ԳՀԱՊՁԲ-</w:t>
      </w:r>
      <w:r w:rsidR="0086201E" w:rsidRPr="00702E3D">
        <w:rPr>
          <w:rFonts w:ascii="GHEA Grapalat" w:hAnsi="GHEA Grapalat"/>
          <w:b/>
          <w:color w:val="000000"/>
          <w:lang w:val="hy-AM"/>
        </w:rPr>
        <w:t>23/</w:t>
      </w:r>
      <w:r w:rsidR="0086201E">
        <w:rPr>
          <w:rFonts w:ascii="GHEA Grapalat" w:hAnsi="GHEA Grapalat"/>
          <w:b/>
          <w:color w:val="000000"/>
          <w:lang w:val="hy-AM"/>
        </w:rPr>
        <w:t>16</w:t>
      </w:r>
      <w:r w:rsidR="0086201E" w:rsidRPr="009E3CE1">
        <w:rPr>
          <w:rFonts w:ascii="GHEA Grapalat" w:hAnsi="GHEA Grapalat" w:cs="Sylfaen"/>
          <w:b/>
          <w:color w:val="000000"/>
          <w:lang w:val="hy-AM"/>
        </w:rPr>
        <w:t>»</w:t>
      </w:r>
    </w:p>
    <w:p w:rsidR="00F016A2" w:rsidRDefault="00F016A2" w:rsidP="0086201E">
      <w:pPr>
        <w:pStyle w:val="Heading3"/>
        <w:keepNext w:val="0"/>
        <w:widowControl w:val="0"/>
        <w:spacing w:after="160" w:line="240" w:lineRule="auto"/>
        <w:ind w:firstLine="567"/>
        <w:jc w:val="right"/>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B70C66"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B70C66"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B70C66"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B70C66"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B70C66"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B70C66"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B70C6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B70C6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B70C6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B70C66"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B70C6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B70C6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B70C6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B70C6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B70C66"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B70C66"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B70C66"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B70C66"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B70C6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B70C66"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B70C6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B70C6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1"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2F6B52" w:rsidRPr="009044F1" w:rsidRDefault="00B2572B" w:rsidP="002F6B52">
      <w:pPr>
        <w:pStyle w:val="BodyTextIndent3"/>
        <w:widowControl w:val="0"/>
        <w:spacing w:after="160" w:line="240" w:lineRule="auto"/>
        <w:jc w:val="right"/>
        <w:rPr>
          <w:rFonts w:ascii="GHEA Grapalat" w:hAnsi="GHEA Grapalat"/>
          <w:b/>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717AD3" w:rsidRPr="009E3CE1">
        <w:rPr>
          <w:rFonts w:ascii="GHEA Grapalat" w:hAnsi="GHEA Grapalat"/>
          <w:b/>
          <w:color w:val="000000"/>
          <w:lang w:val="es-ES"/>
        </w:rPr>
        <w:t>«</w:t>
      </w:r>
      <w:r w:rsidR="002F6B52">
        <w:rPr>
          <w:rFonts w:ascii="GHEA Grapalat" w:hAnsi="GHEA Grapalat"/>
          <w:b/>
          <w:color w:val="000000"/>
          <w:lang w:val="hy-AM"/>
        </w:rPr>
        <w:t>ԿՏՍ</w:t>
      </w:r>
      <w:r w:rsidR="002F6B52" w:rsidRPr="009E3CE1">
        <w:rPr>
          <w:rFonts w:ascii="GHEA Grapalat" w:hAnsi="GHEA Grapalat"/>
          <w:b/>
          <w:color w:val="000000"/>
          <w:lang w:val="hy-AM"/>
        </w:rPr>
        <w:t>-ԳՀԱՊՁԲ-</w:t>
      </w:r>
      <w:r w:rsidR="002F6B52" w:rsidRPr="00702E3D">
        <w:rPr>
          <w:rFonts w:ascii="GHEA Grapalat" w:hAnsi="GHEA Grapalat"/>
          <w:b/>
          <w:color w:val="000000"/>
          <w:lang w:val="hy-AM"/>
        </w:rPr>
        <w:t>23/</w:t>
      </w:r>
      <w:r w:rsidR="002F6B52">
        <w:rPr>
          <w:rFonts w:ascii="GHEA Grapalat" w:hAnsi="GHEA Grapalat"/>
          <w:b/>
          <w:color w:val="000000"/>
          <w:lang w:val="hy-AM"/>
        </w:rPr>
        <w:t>16</w:t>
      </w:r>
      <w:r w:rsidR="002F6B52" w:rsidRPr="009E3CE1">
        <w:rPr>
          <w:rFonts w:ascii="GHEA Grapalat" w:hAnsi="GHEA Grapalat" w:cs="Sylfaen"/>
          <w:b/>
          <w:color w:val="000000"/>
          <w:lang w:val="hy-AM"/>
        </w:rPr>
        <w:t>»</w:t>
      </w:r>
    </w:p>
    <w:p w:rsidR="00B2572B" w:rsidRPr="009044F1" w:rsidRDefault="00717AD3" w:rsidP="00717AD3">
      <w:pPr>
        <w:pStyle w:val="BodyTextIndent3"/>
        <w:widowControl w:val="0"/>
        <w:spacing w:after="160" w:line="240" w:lineRule="auto"/>
        <w:jc w:val="right"/>
        <w:rPr>
          <w:rFonts w:ascii="GHEA Grapalat" w:hAnsi="GHEA Grapalat"/>
        </w:rPr>
      </w:pPr>
      <w:r w:rsidRPr="009E3CE1">
        <w:rPr>
          <w:rFonts w:ascii="GHEA Grapalat" w:hAnsi="GHEA Grapalat" w:cs="Sylfaen"/>
          <w:b/>
          <w:color w:val="000000"/>
          <w:lang w:val="hy-AM"/>
        </w:rPr>
        <w:t>»</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2F6B52" w:rsidRPr="009044F1" w:rsidRDefault="00B2572B" w:rsidP="002F6B52">
      <w:pPr>
        <w:pStyle w:val="BodyTextIndent3"/>
        <w:widowControl w:val="0"/>
        <w:spacing w:after="160" w:line="240" w:lineRule="auto"/>
        <w:jc w:val="right"/>
        <w:rPr>
          <w:rFonts w:ascii="GHEA Grapalat" w:hAnsi="GHEA Grapalat"/>
          <w:b/>
        </w:rPr>
      </w:pPr>
      <w:r w:rsidRPr="005744FC">
        <w:rPr>
          <w:rFonts w:ascii="GHEA Grapalat" w:hAnsi="GHEA Grapalat"/>
          <w:spacing w:val="-6"/>
        </w:rPr>
        <w:t xml:space="preserve">Рассмотрев приглашение на открытый конкурс под кодом </w:t>
      </w:r>
      <w:r w:rsidR="002F6B52" w:rsidRPr="009E3CE1">
        <w:rPr>
          <w:rFonts w:ascii="GHEA Grapalat" w:hAnsi="GHEA Grapalat"/>
          <w:b/>
          <w:color w:val="000000"/>
          <w:lang w:val="es-ES"/>
        </w:rPr>
        <w:t>«</w:t>
      </w:r>
      <w:r w:rsidR="002F6B52">
        <w:rPr>
          <w:rFonts w:ascii="GHEA Grapalat" w:hAnsi="GHEA Grapalat"/>
          <w:b/>
          <w:color w:val="000000"/>
          <w:lang w:val="hy-AM"/>
        </w:rPr>
        <w:t>ԿՏՍ</w:t>
      </w:r>
      <w:r w:rsidR="002F6B52" w:rsidRPr="009E3CE1">
        <w:rPr>
          <w:rFonts w:ascii="GHEA Grapalat" w:hAnsi="GHEA Grapalat"/>
          <w:b/>
          <w:color w:val="000000"/>
          <w:lang w:val="hy-AM"/>
        </w:rPr>
        <w:t>-ԳՀԱՊՁԲ-</w:t>
      </w:r>
      <w:r w:rsidR="002F6B52" w:rsidRPr="00702E3D">
        <w:rPr>
          <w:rFonts w:ascii="GHEA Grapalat" w:hAnsi="GHEA Grapalat"/>
          <w:b/>
          <w:color w:val="000000"/>
          <w:lang w:val="hy-AM"/>
        </w:rPr>
        <w:t>23/</w:t>
      </w:r>
      <w:r w:rsidR="002F6B52">
        <w:rPr>
          <w:rFonts w:ascii="GHEA Grapalat" w:hAnsi="GHEA Grapalat"/>
          <w:b/>
          <w:color w:val="000000"/>
          <w:lang w:val="hy-AM"/>
        </w:rPr>
        <w:t>16</w:t>
      </w:r>
      <w:r w:rsidR="002F6B52" w:rsidRPr="009E3CE1">
        <w:rPr>
          <w:rFonts w:ascii="GHEA Grapalat" w:hAnsi="GHEA Grapalat" w:cs="Sylfaen"/>
          <w:b/>
          <w:color w:val="000000"/>
          <w:lang w:val="hy-AM"/>
        </w:rPr>
        <w:t>»</w:t>
      </w:r>
    </w:p>
    <w:p w:rsidR="005646FC" w:rsidRPr="008842CE" w:rsidRDefault="005744FC" w:rsidP="00717AD3">
      <w:pPr>
        <w:widowControl w:val="0"/>
        <w:spacing w:after="160"/>
        <w:ind w:firstLine="567"/>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2F6B52" w:rsidRPr="009044F1" w:rsidRDefault="007B3F5F" w:rsidP="002F6B52">
      <w:pPr>
        <w:pStyle w:val="BodyTextIndent3"/>
        <w:widowControl w:val="0"/>
        <w:spacing w:after="160" w:line="240" w:lineRule="auto"/>
        <w:jc w:val="right"/>
        <w:rPr>
          <w:rFonts w:ascii="GHEA Grapalat" w:hAnsi="GHEA Grapalat"/>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2F6B52" w:rsidRPr="009E3CE1">
        <w:rPr>
          <w:rFonts w:ascii="GHEA Grapalat" w:hAnsi="GHEA Grapalat"/>
          <w:b/>
          <w:color w:val="000000"/>
          <w:lang w:val="es-ES"/>
        </w:rPr>
        <w:t>«</w:t>
      </w:r>
      <w:r w:rsidR="002F6B52">
        <w:rPr>
          <w:rFonts w:ascii="GHEA Grapalat" w:hAnsi="GHEA Grapalat"/>
          <w:b/>
          <w:color w:val="000000"/>
          <w:lang w:val="hy-AM"/>
        </w:rPr>
        <w:t>ԿՏՍ</w:t>
      </w:r>
      <w:r w:rsidR="002F6B52" w:rsidRPr="009E3CE1">
        <w:rPr>
          <w:rFonts w:ascii="GHEA Grapalat" w:hAnsi="GHEA Grapalat"/>
          <w:b/>
          <w:color w:val="000000"/>
          <w:lang w:val="hy-AM"/>
        </w:rPr>
        <w:t>-ԳՀԱՊՁԲ-</w:t>
      </w:r>
      <w:r w:rsidR="002F6B52" w:rsidRPr="00702E3D">
        <w:rPr>
          <w:rFonts w:ascii="GHEA Grapalat" w:hAnsi="GHEA Grapalat"/>
          <w:b/>
          <w:color w:val="000000"/>
          <w:lang w:val="hy-AM"/>
        </w:rPr>
        <w:t>23/</w:t>
      </w:r>
      <w:r w:rsidR="002F6B52">
        <w:rPr>
          <w:rFonts w:ascii="GHEA Grapalat" w:hAnsi="GHEA Grapalat"/>
          <w:b/>
          <w:color w:val="000000"/>
          <w:lang w:val="hy-AM"/>
        </w:rPr>
        <w:t>16</w:t>
      </w:r>
      <w:r w:rsidR="002F6B52" w:rsidRPr="009E3CE1">
        <w:rPr>
          <w:rFonts w:ascii="GHEA Grapalat" w:hAnsi="GHEA Grapalat" w:cs="Sylfaen"/>
          <w:b/>
          <w:color w:val="000000"/>
          <w:lang w:val="hy-AM"/>
        </w:rPr>
        <w:t>»</w:t>
      </w:r>
    </w:p>
    <w:p w:rsidR="0016001A" w:rsidRPr="00B138F3" w:rsidRDefault="0016001A" w:rsidP="002F6B52">
      <w:pPr>
        <w:widowControl w:val="0"/>
        <w:spacing w:after="160"/>
        <w:ind w:firstLine="567"/>
        <w:jc w:val="right"/>
        <w:rPr>
          <w:rFonts w:ascii="GHEA Grapalat" w:hAnsi="GHEA Grapalat"/>
          <w:lang w:val="hy-AM"/>
        </w:rPr>
      </w:pPr>
      <w:r w:rsidRPr="00B138F3">
        <w:rPr>
          <w:rFonts w:ascii="GHEA Grapalat" w:hAnsi="GHEA Grapalat"/>
        </w:rPr>
        <w:t xml:space="preserve">ГАРАНТИЯ </w:t>
      </w:r>
      <w:r w:rsidRPr="00B138F3">
        <w:rPr>
          <w:rFonts w:ascii="GHEA Grapalat" w:hAnsi="GHEA Grapalat"/>
          <w:lang w:val="en-US"/>
        </w:rPr>
        <w:t>N</w:t>
      </w:r>
      <w:r w:rsidRPr="00B138F3">
        <w:rPr>
          <w:rFonts w:ascii="GHEA Grapalat" w:hAnsi="GHEA Grapalat"/>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Pr="00361EFF">
        <w:rPr>
          <w:rFonts w:ascii="GHEA Grapalat" w:eastAsiaTheme="minorHAnsi" w:hAnsi="GHEA Grapalat" w:cstheme="minorBidi"/>
          <w:sz w:val="18"/>
          <w:szCs w:val="18"/>
        </w:rPr>
        <w:t xml:space="preserve">наименование </w:t>
      </w:r>
      <w:r w:rsidR="00C7561C" w:rsidRPr="00361EFF">
        <w:rPr>
          <w:rFonts w:ascii="GHEA Grapalat" w:eastAsiaTheme="minorHAnsi" w:hAnsi="GHEA Grapalat" w:cstheme="minorBidi"/>
          <w:sz w:val="18"/>
          <w:szCs w:val="18"/>
        </w:rPr>
        <w:t xml:space="preserve">выдающего гарантию </w:t>
      </w:r>
      <w:r w:rsidRPr="00361EFF">
        <w:rPr>
          <w:rFonts w:ascii="GHEA Grapalat" w:eastAsiaTheme="minorHAnsi" w:hAnsi="GHEA Grapalat" w:cstheme="minorBidi"/>
          <w:sz w:val="18"/>
          <w:szCs w:val="18"/>
        </w:rPr>
        <w:t>банка</w:t>
      </w:r>
      <w:r w:rsidR="00C7561C" w:rsidRPr="00361EFF">
        <w:rPr>
          <w:rFonts w:ascii="GHEA Grapalat" w:eastAsiaTheme="minorHAnsi" w:hAnsi="GHEA Grapalat" w:cstheme="minorBidi"/>
          <w:sz w:val="18"/>
          <w:szCs w:val="18"/>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ED62EA">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sz w:val="18"/>
          <w:szCs w:val="18"/>
        </w:rPr>
        <w:t>номер заключаемого договара</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p>
    <w:p w:rsidR="0053597C" w:rsidRPr="00D66198" w:rsidRDefault="0053597C" w:rsidP="0053597C">
      <w:pPr>
        <w:pStyle w:val="NormalWeb"/>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и  действует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в</w:t>
      </w:r>
      <w:r w:rsidRPr="00D66198">
        <w:rPr>
          <w:rFonts w:ascii="GHEA Grapalat" w:hAnsi="GHEA Grapalat"/>
        </w:rPr>
        <w:t>ключительно</w:t>
      </w:r>
      <w:r w:rsidRPr="00D66198">
        <w:rPr>
          <w:rFonts w:ascii="GHEA Grapalat" w:eastAsiaTheme="minorHAnsi" w:hAnsi="GHEA Grapalat" w:cstheme="minorBidi"/>
        </w:rPr>
        <w:t xml:space="preserve">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девяностого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рабочего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дня</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следующего за днем </w:t>
      </w:r>
    </w:p>
    <w:p w:rsidR="0053597C" w:rsidRPr="00D66198" w:rsidRDefault="0053597C" w:rsidP="0053597C">
      <w:pPr>
        <w:pStyle w:val="NormalWeb"/>
        <w:shd w:val="clear" w:color="auto" w:fill="FFFFFF"/>
        <w:contextualSpacing/>
        <w:jc w:val="both"/>
        <w:rPr>
          <w:rFonts w:ascii="GHEA Grapalat" w:eastAsiaTheme="minorHAnsi" w:hAnsi="GHEA Grapalat" w:cstheme="minorBidi"/>
          <w:sz w:val="18"/>
          <w:szCs w:val="18"/>
          <w:lang w:val="hy-AM"/>
        </w:rPr>
      </w:pPr>
    </w:p>
    <w:p w:rsidR="0053597C" w:rsidRPr="00D66198" w:rsidRDefault="0053597C" w:rsidP="001E7BA9">
      <w:pPr>
        <w:pStyle w:val="NormalWeb"/>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r w:rsidRPr="00D66198">
        <w:rPr>
          <w:rFonts w:ascii="GHEA Grapalat" w:eastAsiaTheme="minorHAnsi" w:hAnsi="GHEA Grapalat" w:cstheme="minorBidi"/>
          <w:sz w:val="16"/>
          <w:szCs w:val="16"/>
        </w:rPr>
        <w:t xml:space="preserve">ый </w:t>
      </w:r>
      <w:r w:rsidRPr="00D66198">
        <w:rPr>
          <w:rFonts w:ascii="GHEA Grapalat" w:eastAsiaTheme="minorHAnsi" w:hAnsi="GHEA Grapalat" w:cstheme="minorBidi"/>
          <w:sz w:val="16"/>
          <w:szCs w:val="16"/>
          <w:lang w:val="hy-AM"/>
        </w:rPr>
        <w:t>заключаемым договором</w:t>
      </w:r>
    </w:p>
    <w:p w:rsidR="0053597C" w:rsidRPr="00D66198" w:rsidRDefault="0053597C" w:rsidP="0053597C">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rsidR="007B3F5F" w:rsidRPr="00D66198"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562DD" w:rsidRDefault="00F562DD">
      <w:pPr>
        <w:rPr>
          <w:rFonts w:ascii="GHEA Grapalat" w:hAnsi="GHEA Grapalat"/>
          <w:i/>
          <w:sz w:val="22"/>
          <w:szCs w:val="22"/>
        </w:rPr>
      </w:pPr>
      <w:r>
        <w:rPr>
          <w:rFonts w:ascii="GHEA Grapalat" w:hAnsi="GHEA Grapalat"/>
          <w:i/>
          <w:sz w:val="22"/>
          <w:szCs w:val="22"/>
        </w:rPr>
        <w:br w:type="page"/>
      </w:r>
    </w:p>
    <w:p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rsidR="002F6B52" w:rsidRPr="009044F1" w:rsidRDefault="003E31E5" w:rsidP="002F6B52">
      <w:pPr>
        <w:pStyle w:val="BodyTextIndent3"/>
        <w:widowControl w:val="0"/>
        <w:spacing w:after="160" w:line="240" w:lineRule="auto"/>
        <w:jc w:val="right"/>
        <w:rPr>
          <w:rFonts w:ascii="GHEA Grapalat" w:hAnsi="GHEA Grapalat"/>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2F6B52" w:rsidRPr="009E3CE1">
        <w:rPr>
          <w:rFonts w:ascii="GHEA Grapalat" w:hAnsi="GHEA Grapalat"/>
          <w:b/>
          <w:color w:val="000000"/>
          <w:lang w:val="es-ES"/>
        </w:rPr>
        <w:t>«</w:t>
      </w:r>
      <w:r w:rsidR="002F6B52">
        <w:rPr>
          <w:rFonts w:ascii="GHEA Grapalat" w:hAnsi="GHEA Grapalat"/>
          <w:b/>
          <w:color w:val="000000"/>
          <w:lang w:val="hy-AM"/>
        </w:rPr>
        <w:t>ԿՏՍ</w:t>
      </w:r>
      <w:r w:rsidR="002F6B52" w:rsidRPr="009E3CE1">
        <w:rPr>
          <w:rFonts w:ascii="GHEA Grapalat" w:hAnsi="GHEA Grapalat"/>
          <w:b/>
          <w:color w:val="000000"/>
          <w:lang w:val="hy-AM"/>
        </w:rPr>
        <w:t>-ԳՀԱՊՁԲ-</w:t>
      </w:r>
      <w:r w:rsidR="002F6B52" w:rsidRPr="00702E3D">
        <w:rPr>
          <w:rFonts w:ascii="GHEA Grapalat" w:hAnsi="GHEA Grapalat"/>
          <w:b/>
          <w:color w:val="000000"/>
          <w:lang w:val="hy-AM"/>
        </w:rPr>
        <w:t>23/</w:t>
      </w:r>
      <w:r w:rsidR="002F6B52">
        <w:rPr>
          <w:rFonts w:ascii="GHEA Grapalat" w:hAnsi="GHEA Grapalat"/>
          <w:b/>
          <w:color w:val="000000"/>
          <w:lang w:val="hy-AM"/>
        </w:rPr>
        <w:t>16</w:t>
      </w:r>
      <w:r w:rsidR="002F6B52" w:rsidRPr="009E3CE1">
        <w:rPr>
          <w:rFonts w:ascii="GHEA Grapalat" w:hAnsi="GHEA Grapalat" w:cs="Sylfaen"/>
          <w:b/>
          <w:color w:val="000000"/>
          <w:lang w:val="hy-AM"/>
        </w:rPr>
        <w:t>»</w:t>
      </w:r>
    </w:p>
    <w:p w:rsidR="003E31E5" w:rsidRPr="00B138F3" w:rsidRDefault="003E31E5" w:rsidP="002F6B52">
      <w:pPr>
        <w:widowControl w:val="0"/>
        <w:spacing w:after="160"/>
        <w:ind w:firstLine="567"/>
        <w:jc w:val="right"/>
        <w:rPr>
          <w:rFonts w:ascii="GHEA Grapalat" w:hAnsi="GHEA Grapalat"/>
          <w:lang w:val="hy-AM"/>
        </w:rPr>
      </w:pPr>
      <w:r w:rsidRPr="00B138F3">
        <w:rPr>
          <w:rFonts w:ascii="GHEA Grapalat" w:hAnsi="GHEA Grapalat"/>
        </w:rPr>
        <w:t xml:space="preserve">ГАРАНТИЯ </w:t>
      </w:r>
      <w:r w:rsidRPr="00B138F3">
        <w:rPr>
          <w:rFonts w:ascii="GHEA Grapalat" w:hAnsi="GHEA Grapalat"/>
          <w:lang w:val="en-US"/>
        </w:rPr>
        <w:t>N</w:t>
      </w:r>
      <w:r w:rsidRPr="00B138F3">
        <w:rPr>
          <w:rFonts w:ascii="GHEA Grapalat" w:hAnsi="GHEA Grapalat"/>
          <w:lang w:val="hy-AM"/>
        </w:rPr>
        <w:t>________</w:t>
      </w:r>
    </w:p>
    <w:p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3E31E5" w:rsidRPr="00B138F3" w:rsidRDefault="003E31E5" w:rsidP="003E31E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2D6327">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3E31E5" w:rsidRPr="00B138F3" w:rsidRDefault="003E31E5" w:rsidP="003E31E5">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3E31E5" w:rsidRPr="00B138F3" w:rsidRDefault="003E31E5" w:rsidP="003E31E5">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3E31E5" w:rsidRPr="00B138F3" w:rsidRDefault="003E31E5" w:rsidP="003E31E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3E31E5" w:rsidRPr="001A0A3E" w:rsidRDefault="00310DC1" w:rsidP="003E31E5">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C2217E" w:rsidRPr="003961EF" w:rsidRDefault="003E31E5" w:rsidP="00C2217E">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sidR="007857F1">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rsidR="003E31E5" w:rsidRPr="00B138F3" w:rsidRDefault="003E31E5" w:rsidP="00E8548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sz w:val="18"/>
          <w:szCs w:val="18"/>
        </w:rPr>
        <w:t>номер заключаемого договара</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p>
    <w:p w:rsidR="001C278A" w:rsidRPr="003870B7" w:rsidRDefault="001C278A" w:rsidP="001C278A">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и  действует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дня</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rsidR="001C278A" w:rsidRPr="003870B7" w:rsidRDefault="001C278A" w:rsidP="001C278A">
      <w:pPr>
        <w:pStyle w:val="NormalWeb"/>
        <w:shd w:val="clear" w:color="auto" w:fill="FFFFFF"/>
        <w:contextualSpacing/>
        <w:jc w:val="both"/>
        <w:rPr>
          <w:rFonts w:ascii="GHEA Grapalat" w:eastAsiaTheme="minorHAnsi" w:hAnsi="GHEA Grapalat" w:cstheme="minorBidi"/>
          <w:sz w:val="18"/>
          <w:szCs w:val="18"/>
          <w:lang w:val="hy-AM"/>
        </w:rPr>
      </w:pPr>
    </w:p>
    <w:p w:rsidR="001C278A" w:rsidRPr="003870B7" w:rsidRDefault="001C278A" w:rsidP="00B961C7">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rsidR="001C278A" w:rsidRPr="003870B7" w:rsidRDefault="001C278A" w:rsidP="001C278A">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электронной почты высылает воспроизведенный (отсканированный) с </w:t>
      </w:r>
      <w:r w:rsidRPr="003870B7">
        <w:rPr>
          <w:rFonts w:ascii="GHEA Grapalat" w:eastAsiaTheme="minorHAnsi" w:hAnsi="GHEA Grapalat" w:cstheme="minorBidi"/>
        </w:rPr>
        <w:lastRenderedPageBreak/>
        <w:t>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rsidR="001C278A" w:rsidRPr="003870B7" w:rsidRDefault="001C278A" w:rsidP="001C278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B138F3" w:rsidRDefault="003E31E5" w:rsidP="003E31E5">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3E31E5" w:rsidRPr="00B138F3" w:rsidRDefault="003E31E5" w:rsidP="003E31E5">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240609" w:rsidRPr="00B87910" w:rsidRDefault="003E31E5" w:rsidP="0024060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rsidR="00A11DA5" w:rsidRPr="007A724D" w:rsidRDefault="00A11DA5" w:rsidP="00A11DA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widowControl w:val="0"/>
        <w:spacing w:after="160"/>
        <w:ind w:left="567" w:right="565"/>
        <w:jc w:val="center"/>
        <w:rPr>
          <w:rFonts w:ascii="GHEA Grapalat" w:hAnsi="GHEA Grapalat"/>
          <w:b/>
        </w:rPr>
      </w:pPr>
    </w:p>
    <w:p w:rsidR="003E31E5" w:rsidRDefault="003E31E5">
      <w:pPr>
        <w:rPr>
          <w:rFonts w:ascii="GHEA Grapalat" w:hAnsi="GHEA Grapalat"/>
          <w:i/>
          <w:sz w:val="22"/>
          <w:szCs w:val="22"/>
        </w:rPr>
      </w:pPr>
    </w:p>
    <w:p w:rsidR="00BF3696" w:rsidRDefault="00BF3696">
      <w:pPr>
        <w:rPr>
          <w:rFonts w:ascii="GHEA Grapalat" w:hAnsi="GHEA Grapalat"/>
          <w:i/>
          <w:sz w:val="22"/>
          <w:szCs w:val="22"/>
        </w:rPr>
      </w:pPr>
      <w:r>
        <w:rPr>
          <w:rFonts w:ascii="GHEA Grapalat" w:hAnsi="GHEA Grapalat"/>
          <w:i/>
          <w:sz w:val="22"/>
          <w:szCs w:val="22"/>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"---BMAPDzB---/---"</w:t>
      </w:r>
      <w:r w:rsidRPr="00B138F3">
        <w:rPr>
          <w:rStyle w:val="FootnoteReference"/>
          <w:rFonts w:ascii="GHEA Grapalat" w:hAnsi="GHEA Grapalat"/>
          <w:i/>
          <w:sz w:val="22"/>
          <w:szCs w:val="22"/>
        </w:rPr>
        <w:footnoteReference w:customMarkFollows="1" w:id="16"/>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F6B52" w:rsidRDefault="002F6B52" w:rsidP="00235549">
      <w:pPr>
        <w:widowControl w:val="0"/>
        <w:spacing w:after="160"/>
        <w:ind w:firstLine="567"/>
        <w:jc w:val="right"/>
        <w:rPr>
          <w:rFonts w:ascii="GHEA Grapalat" w:hAnsi="GHEA Grapalat"/>
          <w:b/>
          <w:lang w:val="hy-AM"/>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"---BMAPDzB---/---"</w:t>
      </w:r>
      <w:r w:rsidRPr="00B138F3">
        <w:rPr>
          <w:rStyle w:val="FootnoteReference"/>
          <w:rFonts w:ascii="GHEA Grapalat" w:hAnsi="GHEA Grapalat"/>
          <w:b/>
          <w:sz w:val="24"/>
          <w:szCs w:val="24"/>
        </w:rPr>
        <w:footnoteReference w:customMarkFollows="1" w:id="18"/>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sz w:val="18"/>
          <w:szCs w:val="18"/>
        </w:rPr>
        <w:t>номер заключаемого договара</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p>
    <w:p w:rsidR="00A944D6" w:rsidRPr="00665A01" w:rsidRDefault="00A944D6" w:rsidP="00A944D6">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rsidR="00A944D6" w:rsidRPr="00665A01" w:rsidRDefault="00A944D6" w:rsidP="00A944D6">
      <w:pPr>
        <w:pStyle w:val="NormalWeb"/>
        <w:shd w:val="clear" w:color="auto" w:fill="FFFFFF"/>
        <w:contextualSpacing/>
        <w:jc w:val="both"/>
        <w:rPr>
          <w:rFonts w:ascii="GHEA Grapalat" w:eastAsiaTheme="minorHAnsi" w:hAnsi="GHEA Grapalat" w:cstheme="minorBidi"/>
          <w:sz w:val="18"/>
          <w:szCs w:val="18"/>
          <w:lang w:val="hy-AM"/>
        </w:rPr>
      </w:pPr>
    </w:p>
    <w:p w:rsidR="00A944D6" w:rsidRPr="00665A01" w:rsidRDefault="00A944D6" w:rsidP="00A944D6">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A944D6" w:rsidRPr="00665A01" w:rsidRDefault="00A944D6" w:rsidP="00A944D6">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"---BMAPDzB---/---"</w:t>
      </w:r>
      <w:r w:rsidRPr="00B138F3">
        <w:rPr>
          <w:rStyle w:val="FootnoteReference"/>
          <w:rFonts w:ascii="GHEA Grapalat" w:hAnsi="GHEA Grapalat"/>
          <w:i/>
        </w:rPr>
        <w:footnoteReference w:customMarkFollows="1" w:id="19"/>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2F6B52" w:rsidRDefault="002F6B52" w:rsidP="00A943A0">
      <w:pPr>
        <w:widowControl w:val="0"/>
        <w:spacing w:after="160"/>
        <w:ind w:firstLine="567"/>
        <w:jc w:val="right"/>
        <w:rPr>
          <w:rFonts w:ascii="GHEA Grapalat" w:hAnsi="GHEA Grapalat"/>
          <w:b/>
          <w:lang w:val="hy-AM"/>
        </w:rPr>
      </w:pPr>
    </w:p>
    <w:p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t>Приложение № 5</w:t>
      </w:r>
      <w:r>
        <w:rPr>
          <w:rFonts w:ascii="GHEA Grapalat" w:hAnsi="GHEA Grapalat"/>
          <w:b/>
        </w:rPr>
        <w:t>.2</w:t>
      </w:r>
    </w:p>
    <w:p w:rsidR="00A943A0" w:rsidRPr="00B138F3" w:rsidRDefault="00A943A0" w:rsidP="00A943A0">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"---BMAPDzB---/---"</w:t>
      </w:r>
      <w:r w:rsidRPr="00B138F3">
        <w:rPr>
          <w:rStyle w:val="FootnoteReference"/>
          <w:rFonts w:ascii="GHEA Grapalat" w:hAnsi="GHEA Grapalat"/>
          <w:b/>
          <w:sz w:val="24"/>
          <w:szCs w:val="24"/>
        </w:rPr>
        <w:footnoteReference w:customMarkFollows="1" w:id="21"/>
        <w:t>*</w:t>
      </w:r>
    </w:p>
    <w:p w:rsidR="00A943A0" w:rsidRPr="00B138F3" w:rsidRDefault="00A943A0" w:rsidP="00A943A0">
      <w:pPr>
        <w:widowControl w:val="0"/>
        <w:spacing w:after="160"/>
        <w:ind w:left="567" w:right="565"/>
        <w:jc w:val="center"/>
        <w:rPr>
          <w:rFonts w:ascii="GHEA Grapalat" w:hAnsi="GHEA Grapalat"/>
          <w:b/>
        </w:rPr>
      </w:pPr>
    </w:p>
    <w:p w:rsidR="00A943A0" w:rsidRPr="00B138F3" w:rsidRDefault="00A943A0" w:rsidP="00A943A0">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A943A0" w:rsidRPr="00B138F3" w:rsidRDefault="00A943A0" w:rsidP="00A943A0">
      <w:pPr>
        <w:widowControl w:val="0"/>
        <w:spacing w:after="160"/>
        <w:ind w:left="567" w:right="565"/>
        <w:jc w:val="center"/>
        <w:rPr>
          <w:rFonts w:ascii="GHEA Grapalat" w:hAnsi="GHEA Grapalat"/>
          <w:b/>
        </w:rPr>
      </w:pPr>
    </w:p>
    <w:p w:rsidR="00A943A0" w:rsidRPr="00731BFC" w:rsidRDefault="00A943A0" w:rsidP="00A943A0">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Strong"/>
          <w:rFonts w:ascii="GHEA Grapalat" w:hAnsi="GHEA Grapalat"/>
          <w:sz w:val="20"/>
          <w:szCs w:val="20"/>
          <w:u w:val="single"/>
          <w:lang w:val="hy-AM"/>
        </w:rPr>
        <w:tab/>
      </w:r>
      <w:r w:rsidRPr="00731BFC">
        <w:rPr>
          <w:rStyle w:val="Strong"/>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rsidR="00A943A0" w:rsidRPr="00731BFC"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731BFC">
        <w:rPr>
          <w:rStyle w:val="Strong"/>
          <w:rFonts w:ascii="GHEA Grapalat" w:hAnsi="GHEA Grapalat"/>
          <w:sz w:val="20"/>
          <w:szCs w:val="20"/>
        </w:rPr>
        <w:t xml:space="preserve">                                                    </w:t>
      </w:r>
      <w:r w:rsidRPr="00731BFC">
        <w:rPr>
          <w:rStyle w:val="Strong"/>
          <w:rFonts w:ascii="GHEA Grapalat" w:hAnsi="GHEA Grapalat"/>
          <w:b w:val="0"/>
          <w:sz w:val="20"/>
          <w:szCs w:val="20"/>
        </w:rPr>
        <w:t xml:space="preserve">   </w:t>
      </w:r>
      <w:r w:rsidRPr="00731BFC">
        <w:rPr>
          <w:rStyle w:val="Strong"/>
          <w:rFonts w:ascii="GHEA Grapalat" w:hAnsi="GHEA Grapalat"/>
          <w:b w:val="0"/>
          <w:sz w:val="20"/>
          <w:szCs w:val="20"/>
          <w:lang w:val="hy-AM"/>
        </w:rPr>
        <w:tab/>
      </w:r>
      <w:r w:rsidRPr="00731BFC">
        <w:rPr>
          <w:rStyle w:val="Strong"/>
          <w:rFonts w:ascii="GHEA Grapalat" w:hAnsi="GHEA Grapalat"/>
          <w:b w:val="0"/>
          <w:sz w:val="20"/>
          <w:szCs w:val="20"/>
          <w:lang w:val="hy-AM"/>
        </w:rPr>
        <w:tab/>
      </w:r>
      <w:r w:rsidRPr="00731BFC">
        <w:rPr>
          <w:rStyle w:val="Strong"/>
          <w:rFonts w:ascii="GHEA Grapalat" w:hAnsi="GHEA Grapalat"/>
          <w:b w:val="0"/>
          <w:sz w:val="20"/>
          <w:szCs w:val="20"/>
        </w:rPr>
        <w:t xml:space="preserve">           </w:t>
      </w:r>
      <w:r w:rsidRPr="00731BFC">
        <w:rPr>
          <w:rStyle w:val="Strong"/>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rsidR="00A943A0" w:rsidRPr="00731BFC" w:rsidRDefault="00A943A0" w:rsidP="00A943A0">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Strong"/>
          <w:rFonts w:ascii="GHEA Grapalat" w:hAnsi="GHEA Grapalat"/>
          <w:b w:val="0"/>
          <w:sz w:val="20"/>
          <w:szCs w:val="20"/>
        </w:rPr>
        <w:t xml:space="preserve">     </w:t>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Fonts w:eastAsiaTheme="minorHAnsi" w:cstheme="minorBidi"/>
        </w:rPr>
        <w:t xml:space="preserve">    </w:t>
      </w:r>
    </w:p>
    <w:p w:rsidR="00A943A0" w:rsidRPr="00731BFC" w:rsidRDefault="00A943A0" w:rsidP="00A943A0">
      <w:pPr>
        <w:pStyle w:val="NormalWeb"/>
        <w:shd w:val="clear" w:color="auto" w:fill="FFFFFF"/>
        <w:spacing w:before="0" w:beforeAutospacing="0" w:after="0" w:afterAutospacing="0"/>
        <w:ind w:left="-142"/>
        <w:rPr>
          <w:rStyle w:val="Strong"/>
          <w:rFonts w:ascii="GHEA Grapalat" w:hAnsi="GHEA Grapalat"/>
          <w:b w:val="0"/>
          <w:sz w:val="16"/>
          <w:szCs w:val="16"/>
        </w:rPr>
      </w:pPr>
      <w:r w:rsidRPr="00731BFC">
        <w:rPr>
          <w:rStyle w:val="Strong"/>
          <w:rFonts w:ascii="GHEA Grapalat" w:hAnsi="GHEA Grapalat"/>
          <w:b w:val="0"/>
          <w:sz w:val="18"/>
          <w:szCs w:val="18"/>
        </w:rPr>
        <w:t xml:space="preserve"> </w:t>
      </w:r>
      <w:r w:rsidRPr="00731BFC">
        <w:rPr>
          <w:rStyle w:val="Strong"/>
          <w:rFonts w:ascii="GHEA Grapalat" w:hAnsi="GHEA Grapalat"/>
          <w:b w:val="0"/>
          <w:sz w:val="16"/>
          <w:szCs w:val="16"/>
        </w:rPr>
        <w:t>наименование заказчика                                                                  наименование отобранного участника</w:t>
      </w:r>
    </w:p>
    <w:p w:rsidR="00A943A0" w:rsidRPr="00731BFC" w:rsidRDefault="00A943A0" w:rsidP="00A943A0">
      <w:pPr>
        <w:pStyle w:val="NormalWeb"/>
        <w:shd w:val="clear" w:color="auto" w:fill="FFFFFF"/>
        <w:spacing w:before="0" w:beforeAutospacing="0" w:after="0" w:afterAutospacing="0"/>
        <w:ind w:left="-142"/>
        <w:rPr>
          <w:rFonts w:cs="Sylfaen"/>
          <w:sz w:val="16"/>
          <w:szCs w:val="16"/>
          <w:vertAlign w:val="superscript"/>
          <w:lang w:val="hy-AM"/>
        </w:rPr>
      </w:pPr>
      <w:r w:rsidRPr="00731BFC">
        <w:rPr>
          <w:rStyle w:val="Strong"/>
          <w:rFonts w:ascii="GHEA Grapalat" w:hAnsi="GHEA Grapalat"/>
          <w:b w:val="0"/>
          <w:sz w:val="16"/>
          <w:szCs w:val="16"/>
        </w:rPr>
        <w:t xml:space="preserve">                                                                </w:t>
      </w:r>
      <w:r w:rsidRPr="00731BFC">
        <w:rPr>
          <w:rStyle w:val="Strong"/>
          <w:rFonts w:ascii="GHEA Grapalat" w:hAnsi="GHEA Grapalat"/>
          <w:b w:val="0"/>
          <w:sz w:val="16"/>
          <w:szCs w:val="16"/>
          <w:lang w:val="hy-AM"/>
        </w:rPr>
        <w:tab/>
      </w:r>
    </w:p>
    <w:p w:rsidR="00A943A0" w:rsidRPr="00731BFC" w:rsidRDefault="00A943A0" w:rsidP="00A943A0">
      <w:pPr>
        <w:pStyle w:val="NormalWeb"/>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A943A0" w:rsidRPr="00731BFC" w:rsidRDefault="00A943A0" w:rsidP="00A943A0">
      <w:pPr>
        <w:pStyle w:val="NormalWeb"/>
        <w:shd w:val="clear" w:color="auto" w:fill="FFFFFF"/>
        <w:spacing w:before="0" w:beforeAutospacing="0" w:after="0" w:afterAutospacing="0"/>
        <w:ind w:firstLine="375"/>
        <w:jc w:val="both"/>
        <w:rPr>
          <w:rStyle w:val="Strong"/>
          <w:rFonts w:ascii="GHEA Grapalat" w:hAnsi="GHEA Grapalat"/>
          <w:sz w:val="20"/>
          <w:szCs w:val="20"/>
          <w:lang w:val="hy-AM"/>
        </w:rPr>
      </w:pPr>
      <w:r w:rsidRPr="00731BFC">
        <w:rPr>
          <w:rStyle w:val="Strong"/>
          <w:rFonts w:ascii="GHEA Grapalat" w:hAnsi="GHEA Grapalat"/>
          <w:sz w:val="20"/>
          <w:szCs w:val="20"/>
          <w:lang w:val="hy-AM"/>
        </w:rPr>
        <w:tab/>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A943A0" w:rsidRPr="00B138F3" w:rsidRDefault="00A943A0" w:rsidP="00A943A0">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A943A0" w:rsidRPr="00B138F3" w:rsidRDefault="00A943A0" w:rsidP="00A943A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943A0" w:rsidRPr="00B138F3" w:rsidRDefault="00A943A0" w:rsidP="00A943A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sz w:val="18"/>
          <w:szCs w:val="18"/>
        </w:rPr>
        <w:t>номер заключаемого договара</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p>
    <w:p w:rsidR="00A943A0" w:rsidRPr="00910F01" w:rsidRDefault="00A943A0" w:rsidP="00A943A0">
      <w:pPr>
        <w:pStyle w:val="NormalWeb"/>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A943A0" w:rsidRPr="00910F01" w:rsidRDefault="00A943A0" w:rsidP="00A943A0">
      <w:pPr>
        <w:pStyle w:val="NormalWeb"/>
        <w:shd w:val="clear" w:color="auto" w:fill="FFFFFF"/>
        <w:contextualSpacing/>
        <w:jc w:val="both"/>
        <w:rPr>
          <w:rFonts w:ascii="GHEA Grapalat" w:eastAsiaTheme="minorHAnsi" w:hAnsi="GHEA Grapalat" w:cstheme="minorBidi"/>
          <w:sz w:val="18"/>
          <w:szCs w:val="18"/>
          <w:lang w:val="hy-AM"/>
        </w:rPr>
      </w:pPr>
    </w:p>
    <w:p w:rsidR="00A943A0" w:rsidRPr="00910F01" w:rsidRDefault="00A943A0" w:rsidP="00A943A0">
      <w:pPr>
        <w:pStyle w:val="NormalWeb"/>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00033F41" w:rsidRPr="00910F01">
        <w:rPr>
          <w:rFonts w:ascii="GHEA Grapalat" w:hAnsi="GHEA Grapalat"/>
          <w:sz w:val="16"/>
          <w:szCs w:val="16"/>
        </w:rPr>
        <w:t>крайний</w:t>
      </w:r>
      <w:r w:rsidRPr="00910F01">
        <w:rPr>
          <w:rFonts w:ascii="GHEA Grapalat" w:hAnsi="GHEA Grapalat"/>
          <w:sz w:val="16"/>
          <w:szCs w:val="16"/>
        </w:rPr>
        <w:t xml:space="preserve">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rsidR="00A943A0" w:rsidRPr="00910F01" w:rsidRDefault="00A943A0" w:rsidP="00A943A0">
      <w:pPr>
        <w:pStyle w:val="NormalWeb"/>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A943A0" w:rsidRPr="009B388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A943A0" w:rsidRPr="00B138F3" w:rsidRDefault="00A943A0" w:rsidP="00A943A0">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943A0" w:rsidRPr="00C869C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A943A0" w:rsidRPr="00C869C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A943A0"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Pr="00990783" w:rsidRDefault="00A943A0" w:rsidP="00A943A0">
      <w:pPr>
        <w:pStyle w:val="NormalWeb"/>
        <w:shd w:val="clear" w:color="auto" w:fill="FFFFFF"/>
        <w:spacing w:before="0" w:beforeAutospacing="0" w:after="0" w:afterAutospacing="0"/>
        <w:ind w:firstLine="375"/>
        <w:jc w:val="both"/>
        <w:rPr>
          <w:rFonts w:ascii="GHEA Grapalat" w:hAnsi="GHEA Grapalat"/>
          <w:color w:val="FF0000"/>
          <w:sz w:val="20"/>
          <w:szCs w:val="20"/>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lastRenderedPageBreak/>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A943A0" w:rsidRDefault="00A943A0">
      <w:pPr>
        <w:rPr>
          <w:rFonts w:ascii="GHEA Grapalat" w:hAnsi="GHEA Grapalat"/>
          <w:b/>
        </w:rPr>
      </w:pPr>
      <w:r>
        <w:rPr>
          <w:rFonts w:ascii="GHEA Grapalat" w:hAnsi="GHEA Grapalat"/>
          <w:b/>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---BMAPDzB---/---</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22"/>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2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24"/>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25"/>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6"/>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7"/>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w:t>
      </w:r>
      <w:r w:rsidRPr="00B138F3">
        <w:rPr>
          <w:rFonts w:ascii="GHEA Grapalat" w:hAnsi="GHEA Grapalat"/>
        </w:rPr>
        <w:lastRenderedPageBreak/>
        <w:t>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28"/>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138F3">
        <w:rPr>
          <w:rFonts w:ascii="GHEA Grapalat" w:hAnsi="GHEA Grapalat"/>
        </w:rPr>
        <w:lastRenderedPageBreak/>
        <w:t>ответственности</w:t>
      </w:r>
      <w:r w:rsidR="00BC5D2F" w:rsidRPr="00B138F3">
        <w:rPr>
          <w:rStyle w:val="FootnoteReference"/>
          <w:rFonts w:ascii="GHEA Grapalat" w:hAnsi="GHEA Grapalat"/>
        </w:rPr>
        <w:footnoteReference w:customMarkFollows="1" w:id="29"/>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00BA249F">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 xml:space="preserve">договора </w:t>
      </w:r>
      <w:r w:rsidR="008707D8" w:rsidRPr="00974EA8">
        <w:rPr>
          <w:rFonts w:ascii="GHEA Grapalat" w:hAnsi="GHEA Grapalat"/>
        </w:rPr>
        <w:t>заменяю</w:t>
      </w:r>
      <w:r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Pr="00974EA8">
        <w:rPr>
          <w:rFonts w:ascii="GHEA Grapalat" w:hAnsi="GHEA Grapalat"/>
        </w:rPr>
        <w:t xml:space="preserve">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Pr="00974EA8">
        <w:rPr>
          <w:rFonts w:ascii="GHEA Grapalat" w:hAnsi="GHEA Grapalat"/>
        </w:rPr>
        <w:t xml:space="preserve">договора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FootnoteReference"/>
          <w:rFonts w:ascii="GHEA Grapalat" w:hAnsi="GHEA Grapalat"/>
        </w:rPr>
        <w:footnoteReference w:customMarkFollows="1" w:id="30"/>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lastRenderedPageBreak/>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3"/>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31"/>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34"/>
        <w:gridCol w:w="850"/>
        <w:gridCol w:w="709"/>
        <w:gridCol w:w="1158"/>
        <w:gridCol w:w="947"/>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317BD2">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32"/>
              <w:t>**</w:t>
            </w:r>
          </w:p>
        </w:tc>
        <w:tc>
          <w:tcPr>
            <w:tcW w:w="146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317BD2">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271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925" w:type="dxa"/>
            <w:vMerge/>
            <w:vAlign w:val="center"/>
          </w:tcPr>
          <w:p w:rsidR="00071D1C" w:rsidRPr="00B138F3" w:rsidRDefault="00071D1C" w:rsidP="00B46D58">
            <w:pPr>
              <w:widowControl w:val="0"/>
              <w:jc w:val="center"/>
              <w:rPr>
                <w:rFonts w:ascii="GHEA Grapalat" w:hAnsi="GHEA Grapalat"/>
                <w:sz w:val="16"/>
                <w:szCs w:val="16"/>
              </w:rPr>
            </w:pPr>
          </w:p>
        </w:tc>
        <w:tc>
          <w:tcPr>
            <w:tcW w:w="1467"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Merge/>
            <w:vAlign w:val="center"/>
          </w:tcPr>
          <w:p w:rsidR="00071D1C" w:rsidRPr="00B138F3" w:rsidRDefault="00071D1C" w:rsidP="00B46D58">
            <w:pPr>
              <w:widowControl w:val="0"/>
              <w:jc w:val="center"/>
              <w:rPr>
                <w:rFonts w:ascii="GHEA Grapalat" w:hAnsi="GHEA Grapalat"/>
                <w:sz w:val="16"/>
                <w:szCs w:val="16"/>
              </w:rPr>
            </w:pPr>
          </w:p>
        </w:tc>
        <w:tc>
          <w:tcPr>
            <w:tcW w:w="709"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33"/>
              <w:t>***</w:t>
            </w:r>
          </w:p>
        </w:tc>
      </w:tr>
      <w:tr w:rsidR="0030736E" w:rsidRPr="00B138F3" w:rsidTr="0023080D">
        <w:trPr>
          <w:trHeight w:val="246"/>
          <w:jc w:val="center"/>
        </w:trPr>
        <w:tc>
          <w:tcPr>
            <w:tcW w:w="1242" w:type="dxa"/>
            <w:vAlign w:val="center"/>
          </w:tcPr>
          <w:p w:rsidR="0030736E" w:rsidRPr="008C3A4A" w:rsidRDefault="0030736E" w:rsidP="00A9475C">
            <w:pPr>
              <w:jc w:val="center"/>
              <w:rPr>
                <w:rFonts w:ascii="GHEA Grapalat" w:hAnsi="GHEA Grapalat" w:cs="Arial"/>
                <w:b/>
                <w:color w:val="000000"/>
                <w:sz w:val="18"/>
                <w:szCs w:val="18"/>
                <w:lang w:val="hy-AM"/>
              </w:rPr>
            </w:pPr>
            <w:r w:rsidRPr="008C3A4A">
              <w:rPr>
                <w:rFonts w:ascii="GHEA Grapalat" w:hAnsi="GHEA Grapalat" w:cs="Arial"/>
                <w:b/>
                <w:color w:val="000000"/>
                <w:sz w:val="18"/>
                <w:szCs w:val="18"/>
                <w:lang w:val="hy-AM"/>
              </w:rPr>
              <w:t>1</w:t>
            </w:r>
          </w:p>
        </w:tc>
        <w:tc>
          <w:tcPr>
            <w:tcW w:w="2715" w:type="dxa"/>
            <w:vAlign w:val="center"/>
          </w:tcPr>
          <w:p w:rsidR="0030736E" w:rsidRPr="00525654" w:rsidRDefault="0030736E" w:rsidP="00A9475C">
            <w:pPr>
              <w:jc w:val="center"/>
              <w:rPr>
                <w:rFonts w:ascii="Sylfaen" w:hAnsi="Sylfaen"/>
                <w:sz w:val="18"/>
                <w:szCs w:val="18"/>
                <w:lang w:val="hy-AM"/>
              </w:rPr>
            </w:pPr>
            <w:r w:rsidRPr="00525654">
              <w:rPr>
                <w:rFonts w:ascii="Sylfaen" w:hAnsi="Sylfaen"/>
                <w:sz w:val="18"/>
                <w:szCs w:val="18"/>
                <w:lang w:val="hy-AM"/>
              </w:rPr>
              <w:t xml:space="preserve"> 09211100</w:t>
            </w:r>
          </w:p>
        </w:tc>
        <w:tc>
          <w:tcPr>
            <w:tcW w:w="1559" w:type="dxa"/>
            <w:vAlign w:val="center"/>
          </w:tcPr>
          <w:p w:rsidR="0030736E" w:rsidRDefault="0030736E">
            <w:pPr>
              <w:jc w:val="center"/>
              <w:rPr>
                <w:rFonts w:ascii="Sylfaen" w:hAnsi="Sylfaen" w:cs="Calibri"/>
                <w:i/>
                <w:iCs/>
                <w:color w:val="000000"/>
                <w:sz w:val="22"/>
                <w:szCs w:val="22"/>
              </w:rPr>
            </w:pPr>
            <w:r>
              <w:rPr>
                <w:rFonts w:ascii="Sylfaen" w:hAnsi="Sylfaen" w:cs="Calibri"/>
                <w:i/>
                <w:iCs/>
                <w:color w:val="000000"/>
                <w:sz w:val="22"/>
                <w:szCs w:val="22"/>
              </w:rPr>
              <w:t>масло Turbo Disel (15 W40)</w:t>
            </w:r>
          </w:p>
        </w:tc>
        <w:tc>
          <w:tcPr>
            <w:tcW w:w="1925" w:type="dxa"/>
            <w:vAlign w:val="center"/>
          </w:tcPr>
          <w:p w:rsidR="0030736E" w:rsidRDefault="0030736E">
            <w:pPr>
              <w:rPr>
                <w:rFonts w:ascii="Sylfaen" w:hAnsi="Sylfaen" w:cs="Calibri"/>
                <w:i/>
                <w:iCs/>
                <w:color w:val="000000"/>
                <w:sz w:val="22"/>
                <w:szCs w:val="22"/>
              </w:rPr>
            </w:pPr>
            <w:r>
              <w:rPr>
                <w:rFonts w:ascii="Sylfaen" w:hAnsi="Sylfaen" w:cs="Calibri"/>
                <w:i/>
                <w:iCs/>
                <w:color w:val="000000"/>
                <w:sz w:val="22"/>
                <w:szCs w:val="22"/>
              </w:rPr>
              <w:t>Масло Turbo Disel (15 W40) предусмотренный для грузовых машин МАЗ, КАМАЗ, ЗИЛ ,ГАЗ.   Заводская продукция прежде неиспользованная, 1-ого класса или эквивалентная.</w:t>
            </w:r>
          </w:p>
        </w:tc>
        <w:tc>
          <w:tcPr>
            <w:tcW w:w="1467" w:type="dxa"/>
          </w:tcPr>
          <w:p w:rsidR="0030736E" w:rsidRPr="00B138F3" w:rsidRDefault="0030736E" w:rsidP="00B46D58">
            <w:pPr>
              <w:widowControl w:val="0"/>
              <w:jc w:val="center"/>
              <w:rPr>
                <w:rFonts w:ascii="GHEA Grapalat" w:hAnsi="GHEA Grapalat"/>
                <w:sz w:val="16"/>
                <w:szCs w:val="16"/>
              </w:rPr>
            </w:pPr>
          </w:p>
        </w:tc>
        <w:tc>
          <w:tcPr>
            <w:tcW w:w="1085" w:type="dxa"/>
            <w:vAlign w:val="center"/>
          </w:tcPr>
          <w:p w:rsidR="0030736E" w:rsidRPr="00525654" w:rsidRDefault="0030736E" w:rsidP="00A9475C">
            <w:pPr>
              <w:jc w:val="center"/>
              <w:rPr>
                <w:rFonts w:ascii="Sylfaen" w:hAnsi="Sylfaen" w:cs="Calibri"/>
                <w:color w:val="000000"/>
                <w:sz w:val="18"/>
                <w:szCs w:val="18"/>
              </w:rPr>
            </w:pPr>
            <w:r w:rsidRPr="00525654">
              <w:rPr>
                <w:rFonts w:ascii="Sylfaen" w:hAnsi="Sylfaen" w:cs="Calibri"/>
                <w:color w:val="000000"/>
                <w:sz w:val="18"/>
                <w:szCs w:val="18"/>
                <w:lang w:val="hy-AM"/>
              </w:rPr>
              <w:t>լ</w:t>
            </w:r>
          </w:p>
        </w:tc>
        <w:tc>
          <w:tcPr>
            <w:tcW w:w="1559"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400</w:t>
            </w:r>
          </w:p>
        </w:tc>
        <w:tc>
          <w:tcPr>
            <w:tcW w:w="1134" w:type="dxa"/>
            <w:vAlign w:val="center"/>
          </w:tcPr>
          <w:p w:rsidR="0030736E" w:rsidRPr="00525654" w:rsidRDefault="0030736E" w:rsidP="00A9475C">
            <w:pPr>
              <w:jc w:val="center"/>
              <w:rPr>
                <w:rFonts w:ascii="Sylfaen" w:hAnsi="Sylfaen"/>
                <w:sz w:val="18"/>
                <w:szCs w:val="18"/>
              </w:rPr>
            </w:pPr>
            <w:r w:rsidRPr="00525654">
              <w:rPr>
                <w:rFonts w:ascii="Sylfaen" w:hAnsi="Sylfaen"/>
                <w:color w:val="000000"/>
                <w:sz w:val="18"/>
                <w:szCs w:val="18"/>
              </w:rPr>
              <w:t>2500</w:t>
            </w:r>
          </w:p>
        </w:tc>
        <w:tc>
          <w:tcPr>
            <w:tcW w:w="850" w:type="dxa"/>
            <w:vAlign w:val="center"/>
          </w:tcPr>
          <w:p w:rsidR="0030736E" w:rsidRPr="00525654" w:rsidRDefault="0030736E" w:rsidP="00A9475C">
            <w:pPr>
              <w:jc w:val="center"/>
              <w:rPr>
                <w:rFonts w:ascii="Sylfaen" w:hAnsi="Sylfaen"/>
                <w:sz w:val="18"/>
                <w:szCs w:val="18"/>
                <w:lang w:val="hy-AM"/>
              </w:rPr>
            </w:pPr>
            <w:r w:rsidRPr="00525654">
              <w:rPr>
                <w:rFonts w:ascii="Sylfaen" w:hAnsi="Sylfaen"/>
                <w:sz w:val="18"/>
                <w:szCs w:val="18"/>
                <w:lang w:val="hy-AM"/>
              </w:rPr>
              <w:t>1</w:t>
            </w:r>
            <w:r w:rsidRPr="00525654">
              <w:rPr>
                <w:sz w:val="18"/>
                <w:szCs w:val="18"/>
                <w:lang w:val="hy-AM"/>
              </w:rPr>
              <w:t>,</w:t>
            </w:r>
            <w:r w:rsidRPr="00525654">
              <w:rPr>
                <w:rFonts w:ascii="Sylfaen" w:hAnsi="Sylfaen"/>
                <w:sz w:val="18"/>
                <w:szCs w:val="18"/>
                <w:lang w:val="hy-AM"/>
              </w:rPr>
              <w:t>000,000</w:t>
            </w:r>
          </w:p>
        </w:tc>
        <w:tc>
          <w:tcPr>
            <w:tcW w:w="709" w:type="dxa"/>
          </w:tcPr>
          <w:p w:rsidR="0030736E" w:rsidRPr="00B138F3" w:rsidRDefault="0030736E" w:rsidP="00B46D58">
            <w:pPr>
              <w:widowControl w:val="0"/>
              <w:jc w:val="center"/>
              <w:rPr>
                <w:rFonts w:ascii="GHEA Grapalat" w:hAnsi="GHEA Grapalat"/>
                <w:sz w:val="16"/>
                <w:szCs w:val="16"/>
              </w:rPr>
            </w:pPr>
          </w:p>
        </w:tc>
        <w:tc>
          <w:tcPr>
            <w:tcW w:w="1158" w:type="dxa"/>
            <w:vAlign w:val="center"/>
          </w:tcPr>
          <w:p w:rsidR="0030736E" w:rsidRDefault="0030736E">
            <w:pPr>
              <w:jc w:val="center"/>
              <w:rPr>
                <w:rFonts w:ascii="Sylfaen" w:hAnsi="Sylfaen" w:cs="Calibri"/>
                <w:i/>
                <w:iCs/>
                <w:color w:val="000000"/>
                <w:sz w:val="22"/>
                <w:szCs w:val="22"/>
              </w:rPr>
            </w:pPr>
            <w:r>
              <w:rPr>
                <w:rFonts w:ascii="Sylfaen" w:hAnsi="Sylfaen" w:cs="Calibri"/>
                <w:i/>
                <w:iCs/>
                <w:color w:val="000000"/>
                <w:sz w:val="22"/>
                <w:szCs w:val="22"/>
              </w:rPr>
              <w:t>договор входит в силу со дня подписания до 25.12.2023г</w:t>
            </w:r>
          </w:p>
        </w:tc>
        <w:tc>
          <w:tcPr>
            <w:tcW w:w="947" w:type="dxa"/>
            <w:vAlign w:val="center"/>
          </w:tcPr>
          <w:p w:rsidR="0030736E" w:rsidRDefault="0030736E">
            <w:pPr>
              <w:jc w:val="center"/>
              <w:rPr>
                <w:rFonts w:ascii="Sylfaen" w:hAnsi="Sylfaen" w:cs="Calibri"/>
                <w:i/>
                <w:iCs/>
                <w:color w:val="000000"/>
                <w:sz w:val="22"/>
                <w:szCs w:val="22"/>
              </w:rPr>
            </w:pPr>
            <w:r>
              <w:rPr>
                <w:rFonts w:ascii="Sylfaen" w:hAnsi="Sylfaen" w:cs="Calibri"/>
                <w:i/>
                <w:iCs/>
                <w:color w:val="000000"/>
                <w:sz w:val="22"/>
                <w:szCs w:val="22"/>
              </w:rPr>
              <w:t>договор входит в силу со дня подписания до 25.12.2023г</w:t>
            </w:r>
          </w:p>
        </w:tc>
      </w:tr>
      <w:tr w:rsidR="0030736E" w:rsidRPr="00B138F3" w:rsidTr="0023080D">
        <w:trPr>
          <w:jc w:val="center"/>
        </w:trPr>
        <w:tc>
          <w:tcPr>
            <w:tcW w:w="1242" w:type="dxa"/>
            <w:vAlign w:val="center"/>
          </w:tcPr>
          <w:p w:rsidR="0030736E" w:rsidRPr="008C3A4A" w:rsidRDefault="0030736E" w:rsidP="00A9475C">
            <w:pPr>
              <w:jc w:val="center"/>
              <w:rPr>
                <w:rFonts w:ascii="GHEA Grapalat" w:hAnsi="GHEA Grapalat" w:cs="Arial"/>
                <w:b/>
                <w:color w:val="000000"/>
                <w:sz w:val="18"/>
                <w:szCs w:val="18"/>
                <w:lang w:val="hy-AM"/>
              </w:rPr>
            </w:pPr>
            <w:r w:rsidRPr="008C3A4A">
              <w:rPr>
                <w:rFonts w:ascii="GHEA Grapalat" w:hAnsi="GHEA Grapalat" w:cs="Arial"/>
                <w:b/>
                <w:color w:val="000000"/>
                <w:sz w:val="18"/>
                <w:szCs w:val="18"/>
                <w:lang w:val="hy-AM"/>
              </w:rPr>
              <w:t>2</w:t>
            </w:r>
          </w:p>
        </w:tc>
        <w:tc>
          <w:tcPr>
            <w:tcW w:w="2715" w:type="dxa"/>
            <w:vAlign w:val="center"/>
          </w:tcPr>
          <w:p w:rsidR="0030736E" w:rsidRPr="00525654" w:rsidRDefault="0030736E" w:rsidP="00A9475C">
            <w:pPr>
              <w:jc w:val="center"/>
              <w:rPr>
                <w:rFonts w:ascii="Sylfaen" w:hAnsi="Sylfaen"/>
                <w:sz w:val="18"/>
                <w:szCs w:val="18"/>
                <w:lang w:val="hy-AM"/>
              </w:rPr>
            </w:pPr>
            <w:r w:rsidRPr="00525654">
              <w:rPr>
                <w:rFonts w:ascii="Sylfaen" w:hAnsi="Sylfaen"/>
                <w:sz w:val="18"/>
                <w:szCs w:val="18"/>
                <w:lang w:val="hy-AM"/>
              </w:rPr>
              <w:t>09211100</w:t>
            </w:r>
          </w:p>
        </w:tc>
        <w:tc>
          <w:tcPr>
            <w:tcW w:w="1559" w:type="dxa"/>
            <w:vAlign w:val="center"/>
          </w:tcPr>
          <w:p w:rsidR="0030736E" w:rsidRDefault="0030736E">
            <w:pPr>
              <w:jc w:val="center"/>
              <w:rPr>
                <w:rFonts w:ascii="Sylfaen" w:hAnsi="Sylfaen" w:cs="Calibri"/>
                <w:color w:val="000000"/>
                <w:sz w:val="22"/>
                <w:szCs w:val="22"/>
              </w:rPr>
            </w:pPr>
            <w:r>
              <w:rPr>
                <w:rFonts w:ascii="Sylfaen" w:hAnsi="Sylfaen" w:cs="Calibri"/>
                <w:color w:val="000000"/>
                <w:sz w:val="22"/>
                <w:szCs w:val="22"/>
              </w:rPr>
              <w:t xml:space="preserve">дизельное </w:t>
            </w:r>
            <w:r>
              <w:rPr>
                <w:rFonts w:ascii="Sylfaen" w:hAnsi="Sylfaen" w:cs="Calibri"/>
                <w:color w:val="000000"/>
                <w:sz w:val="22"/>
                <w:szCs w:val="22"/>
              </w:rPr>
              <w:lastRenderedPageBreak/>
              <w:t>масло(15W40)</w:t>
            </w:r>
          </w:p>
        </w:tc>
        <w:tc>
          <w:tcPr>
            <w:tcW w:w="1925" w:type="dxa"/>
            <w:vAlign w:val="center"/>
          </w:tcPr>
          <w:p w:rsidR="0030736E" w:rsidRDefault="0030736E">
            <w:pPr>
              <w:rPr>
                <w:rFonts w:ascii="Sylfaen" w:hAnsi="Sylfaen" w:cs="Calibri"/>
                <w:i/>
                <w:iCs/>
                <w:color w:val="000000"/>
                <w:sz w:val="22"/>
                <w:szCs w:val="22"/>
              </w:rPr>
            </w:pPr>
            <w:r>
              <w:rPr>
                <w:rFonts w:ascii="Sylfaen" w:hAnsi="Sylfaen" w:cs="Calibri"/>
                <w:i/>
                <w:iCs/>
                <w:color w:val="000000"/>
                <w:sz w:val="22"/>
                <w:szCs w:val="22"/>
              </w:rPr>
              <w:lastRenderedPageBreak/>
              <w:t xml:space="preserve">Дизельное масло </w:t>
            </w:r>
            <w:r>
              <w:rPr>
                <w:rFonts w:ascii="Sylfaen" w:hAnsi="Sylfaen" w:cs="Calibri"/>
                <w:i/>
                <w:iCs/>
                <w:color w:val="000000"/>
                <w:sz w:val="22"/>
                <w:szCs w:val="22"/>
              </w:rPr>
              <w:lastRenderedPageBreak/>
              <w:t>предусмотренное для работы спец.техники. Заводская продукция прежде неиспользованная. 1-ого класса или эквивалентная.</w:t>
            </w:r>
          </w:p>
        </w:tc>
        <w:tc>
          <w:tcPr>
            <w:tcW w:w="1467" w:type="dxa"/>
          </w:tcPr>
          <w:p w:rsidR="0030736E" w:rsidRPr="00B138F3" w:rsidRDefault="0030736E" w:rsidP="00B46D58">
            <w:pPr>
              <w:widowControl w:val="0"/>
              <w:jc w:val="center"/>
              <w:rPr>
                <w:rFonts w:ascii="GHEA Grapalat" w:hAnsi="GHEA Grapalat"/>
                <w:sz w:val="16"/>
                <w:szCs w:val="16"/>
              </w:rPr>
            </w:pPr>
          </w:p>
        </w:tc>
        <w:tc>
          <w:tcPr>
            <w:tcW w:w="1085"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լ</w:t>
            </w:r>
          </w:p>
        </w:tc>
        <w:tc>
          <w:tcPr>
            <w:tcW w:w="1559"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400</w:t>
            </w:r>
          </w:p>
        </w:tc>
        <w:tc>
          <w:tcPr>
            <w:tcW w:w="1984" w:type="dxa"/>
            <w:gridSpan w:val="2"/>
            <w:vAlign w:val="center"/>
          </w:tcPr>
          <w:p w:rsidR="0030736E" w:rsidRPr="00525654" w:rsidRDefault="0030736E" w:rsidP="00A9475C">
            <w:pPr>
              <w:jc w:val="center"/>
              <w:rPr>
                <w:rFonts w:ascii="Sylfaen" w:hAnsi="Sylfaen"/>
                <w:sz w:val="18"/>
                <w:szCs w:val="18"/>
                <w:lang w:val="hy-AM"/>
              </w:rPr>
            </w:pPr>
            <w:r w:rsidRPr="00525654">
              <w:rPr>
                <w:rFonts w:ascii="Sylfaen" w:hAnsi="Sylfaen"/>
                <w:color w:val="000000"/>
                <w:sz w:val="18"/>
                <w:szCs w:val="18"/>
                <w:lang w:val="hy-AM"/>
              </w:rPr>
              <w:t>2400</w:t>
            </w:r>
          </w:p>
        </w:tc>
        <w:tc>
          <w:tcPr>
            <w:tcW w:w="709" w:type="dxa"/>
            <w:vAlign w:val="center"/>
          </w:tcPr>
          <w:p w:rsidR="0030736E" w:rsidRPr="00525654" w:rsidRDefault="0030736E" w:rsidP="00A9475C">
            <w:pPr>
              <w:jc w:val="center"/>
              <w:rPr>
                <w:rFonts w:ascii="Sylfaen" w:hAnsi="Sylfaen"/>
                <w:sz w:val="18"/>
                <w:szCs w:val="18"/>
                <w:lang w:val="hy-AM"/>
              </w:rPr>
            </w:pPr>
            <w:r w:rsidRPr="00525654">
              <w:rPr>
                <w:rFonts w:ascii="Sylfaen" w:hAnsi="Sylfaen"/>
                <w:color w:val="000000"/>
                <w:sz w:val="18"/>
                <w:szCs w:val="18"/>
                <w:lang w:val="hy-AM"/>
              </w:rPr>
              <w:t>96000</w:t>
            </w:r>
            <w:r w:rsidRPr="00525654">
              <w:rPr>
                <w:rFonts w:ascii="Sylfaen" w:hAnsi="Sylfaen"/>
                <w:color w:val="000000"/>
                <w:sz w:val="18"/>
                <w:szCs w:val="18"/>
                <w:lang w:val="hy-AM"/>
              </w:rPr>
              <w:lastRenderedPageBreak/>
              <w:t>0</w:t>
            </w:r>
          </w:p>
        </w:tc>
        <w:tc>
          <w:tcPr>
            <w:tcW w:w="1158" w:type="dxa"/>
          </w:tcPr>
          <w:p w:rsidR="0030736E" w:rsidRPr="00B138F3" w:rsidRDefault="0030736E" w:rsidP="00B46D58">
            <w:pPr>
              <w:widowControl w:val="0"/>
              <w:jc w:val="center"/>
              <w:rPr>
                <w:rFonts w:ascii="GHEA Grapalat" w:hAnsi="GHEA Grapalat"/>
                <w:sz w:val="16"/>
                <w:szCs w:val="16"/>
              </w:rPr>
            </w:pPr>
          </w:p>
        </w:tc>
        <w:tc>
          <w:tcPr>
            <w:tcW w:w="947" w:type="dxa"/>
            <w:vAlign w:val="center"/>
          </w:tcPr>
          <w:p w:rsidR="0030736E" w:rsidRDefault="0030736E">
            <w:pPr>
              <w:jc w:val="center"/>
              <w:rPr>
                <w:rFonts w:ascii="Sylfaen" w:hAnsi="Sylfaen" w:cs="Calibri"/>
                <w:i/>
                <w:iCs/>
                <w:color w:val="000000"/>
                <w:sz w:val="22"/>
                <w:szCs w:val="22"/>
              </w:rPr>
            </w:pPr>
            <w:r>
              <w:rPr>
                <w:rFonts w:ascii="Sylfaen" w:hAnsi="Sylfaen" w:cs="Calibri"/>
                <w:i/>
                <w:iCs/>
                <w:color w:val="000000"/>
                <w:sz w:val="22"/>
                <w:szCs w:val="22"/>
              </w:rPr>
              <w:t>догово</w:t>
            </w:r>
            <w:r>
              <w:rPr>
                <w:rFonts w:ascii="Sylfaen" w:hAnsi="Sylfaen" w:cs="Calibri"/>
                <w:i/>
                <w:iCs/>
                <w:color w:val="000000"/>
                <w:sz w:val="22"/>
                <w:szCs w:val="22"/>
              </w:rPr>
              <w:lastRenderedPageBreak/>
              <w:t>р входит в силу со дня подписания до 25.12.2023г</w:t>
            </w:r>
          </w:p>
        </w:tc>
      </w:tr>
      <w:tr w:rsidR="0030736E" w:rsidRPr="00B138F3" w:rsidTr="0023080D">
        <w:trPr>
          <w:jc w:val="center"/>
        </w:trPr>
        <w:tc>
          <w:tcPr>
            <w:tcW w:w="1242" w:type="dxa"/>
            <w:vAlign w:val="center"/>
          </w:tcPr>
          <w:p w:rsidR="0030736E" w:rsidRPr="008C3A4A" w:rsidRDefault="0030736E" w:rsidP="00A9475C">
            <w:pPr>
              <w:jc w:val="center"/>
              <w:rPr>
                <w:rFonts w:ascii="GHEA Grapalat" w:hAnsi="GHEA Grapalat" w:cs="Arial"/>
                <w:b/>
                <w:color w:val="000000"/>
                <w:sz w:val="18"/>
                <w:szCs w:val="18"/>
                <w:lang w:val="hy-AM"/>
              </w:rPr>
            </w:pPr>
            <w:r w:rsidRPr="008C3A4A">
              <w:rPr>
                <w:rFonts w:ascii="GHEA Grapalat" w:hAnsi="GHEA Grapalat" w:cs="Arial"/>
                <w:b/>
                <w:color w:val="000000"/>
                <w:sz w:val="18"/>
                <w:szCs w:val="18"/>
                <w:lang w:val="hy-AM"/>
              </w:rPr>
              <w:lastRenderedPageBreak/>
              <w:t>3</w:t>
            </w:r>
          </w:p>
        </w:tc>
        <w:tc>
          <w:tcPr>
            <w:tcW w:w="2715" w:type="dxa"/>
            <w:vAlign w:val="center"/>
          </w:tcPr>
          <w:p w:rsidR="0030736E" w:rsidRPr="00525654" w:rsidRDefault="0030736E" w:rsidP="00A9475C">
            <w:pPr>
              <w:jc w:val="center"/>
              <w:rPr>
                <w:rFonts w:ascii="Sylfaen" w:hAnsi="Sylfaen"/>
                <w:sz w:val="18"/>
                <w:szCs w:val="18"/>
                <w:lang w:val="hy-AM"/>
              </w:rPr>
            </w:pPr>
            <w:r w:rsidRPr="00525654">
              <w:rPr>
                <w:rFonts w:ascii="Sylfaen" w:hAnsi="Sylfaen"/>
                <w:sz w:val="18"/>
                <w:szCs w:val="18"/>
                <w:lang w:val="hy-AM"/>
              </w:rPr>
              <w:t>09211100</w:t>
            </w:r>
          </w:p>
        </w:tc>
        <w:tc>
          <w:tcPr>
            <w:tcW w:w="1559" w:type="dxa"/>
            <w:vAlign w:val="center"/>
          </w:tcPr>
          <w:p w:rsidR="0030736E" w:rsidRDefault="0030736E">
            <w:pPr>
              <w:jc w:val="center"/>
              <w:rPr>
                <w:rFonts w:ascii="Sylfaen" w:hAnsi="Sylfaen" w:cs="Calibri"/>
                <w:color w:val="000000"/>
                <w:sz w:val="22"/>
                <w:szCs w:val="22"/>
              </w:rPr>
            </w:pPr>
            <w:r>
              <w:rPr>
                <w:rFonts w:ascii="Sylfaen" w:hAnsi="Sylfaen" w:cs="Calibri"/>
                <w:color w:val="000000"/>
                <w:sz w:val="22"/>
                <w:szCs w:val="22"/>
              </w:rPr>
              <w:t>Моторное масло</w:t>
            </w:r>
          </w:p>
        </w:tc>
        <w:tc>
          <w:tcPr>
            <w:tcW w:w="1925" w:type="dxa"/>
            <w:vAlign w:val="center"/>
          </w:tcPr>
          <w:p w:rsidR="0030736E" w:rsidRDefault="0030736E">
            <w:pPr>
              <w:rPr>
                <w:rFonts w:ascii="Sylfaen" w:hAnsi="Sylfaen" w:cs="Calibri"/>
                <w:i/>
                <w:iCs/>
                <w:color w:val="000000"/>
                <w:sz w:val="22"/>
                <w:szCs w:val="22"/>
              </w:rPr>
            </w:pPr>
            <w:r>
              <w:rPr>
                <w:rFonts w:ascii="Sylfaen" w:hAnsi="Sylfaen" w:cs="Calibri"/>
                <w:i/>
                <w:iCs/>
                <w:color w:val="000000"/>
                <w:sz w:val="22"/>
                <w:szCs w:val="22"/>
              </w:rPr>
              <w:t>моторное масло предусмотренное для работы спец. Техники. Заводская продукция прежде неиспользованная, 1-ого класса или эквивалентная. .</w:t>
            </w:r>
          </w:p>
        </w:tc>
        <w:tc>
          <w:tcPr>
            <w:tcW w:w="1467" w:type="dxa"/>
          </w:tcPr>
          <w:p w:rsidR="0030736E" w:rsidRPr="00B138F3" w:rsidRDefault="0030736E" w:rsidP="00B46D58">
            <w:pPr>
              <w:widowControl w:val="0"/>
              <w:jc w:val="center"/>
              <w:rPr>
                <w:rFonts w:ascii="GHEA Grapalat" w:hAnsi="GHEA Grapalat"/>
                <w:sz w:val="16"/>
                <w:szCs w:val="16"/>
              </w:rPr>
            </w:pPr>
          </w:p>
        </w:tc>
        <w:tc>
          <w:tcPr>
            <w:tcW w:w="1085"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լ</w:t>
            </w:r>
          </w:p>
        </w:tc>
        <w:tc>
          <w:tcPr>
            <w:tcW w:w="1559"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200</w:t>
            </w:r>
          </w:p>
        </w:tc>
        <w:tc>
          <w:tcPr>
            <w:tcW w:w="1984" w:type="dxa"/>
            <w:gridSpan w:val="2"/>
            <w:vAlign w:val="center"/>
          </w:tcPr>
          <w:p w:rsidR="0030736E" w:rsidRPr="00525654" w:rsidRDefault="0030736E" w:rsidP="00A9475C">
            <w:pPr>
              <w:jc w:val="center"/>
              <w:rPr>
                <w:rFonts w:ascii="Sylfaen" w:hAnsi="Sylfaen"/>
                <w:sz w:val="18"/>
                <w:szCs w:val="18"/>
                <w:lang w:val="hy-AM"/>
              </w:rPr>
            </w:pPr>
            <w:r w:rsidRPr="00525654">
              <w:rPr>
                <w:rFonts w:ascii="Sylfaen" w:hAnsi="Sylfaen"/>
                <w:sz w:val="18"/>
                <w:szCs w:val="18"/>
                <w:lang w:val="hy-AM"/>
              </w:rPr>
              <w:t>1850</w:t>
            </w:r>
          </w:p>
        </w:tc>
        <w:tc>
          <w:tcPr>
            <w:tcW w:w="709" w:type="dxa"/>
            <w:vAlign w:val="center"/>
          </w:tcPr>
          <w:p w:rsidR="0030736E" w:rsidRPr="00525654" w:rsidRDefault="0030736E" w:rsidP="00A9475C">
            <w:pPr>
              <w:jc w:val="center"/>
              <w:rPr>
                <w:rFonts w:ascii="Sylfaen" w:hAnsi="Sylfaen"/>
                <w:sz w:val="18"/>
                <w:szCs w:val="18"/>
                <w:lang w:val="hy-AM"/>
              </w:rPr>
            </w:pPr>
            <w:r w:rsidRPr="00525654">
              <w:rPr>
                <w:rFonts w:ascii="Sylfaen" w:hAnsi="Sylfaen"/>
                <w:sz w:val="18"/>
                <w:szCs w:val="18"/>
                <w:lang w:val="hy-AM"/>
              </w:rPr>
              <w:t>370000</w:t>
            </w:r>
          </w:p>
        </w:tc>
        <w:tc>
          <w:tcPr>
            <w:tcW w:w="1158" w:type="dxa"/>
          </w:tcPr>
          <w:p w:rsidR="0030736E" w:rsidRPr="00B138F3" w:rsidRDefault="0030736E" w:rsidP="00B46D58">
            <w:pPr>
              <w:widowControl w:val="0"/>
              <w:jc w:val="center"/>
              <w:rPr>
                <w:rFonts w:ascii="GHEA Grapalat" w:hAnsi="GHEA Grapalat"/>
                <w:sz w:val="16"/>
                <w:szCs w:val="16"/>
              </w:rPr>
            </w:pPr>
          </w:p>
        </w:tc>
        <w:tc>
          <w:tcPr>
            <w:tcW w:w="947" w:type="dxa"/>
            <w:vAlign w:val="center"/>
          </w:tcPr>
          <w:p w:rsidR="0030736E" w:rsidRDefault="0030736E">
            <w:pPr>
              <w:jc w:val="center"/>
              <w:rPr>
                <w:rFonts w:ascii="Sylfaen" w:hAnsi="Sylfaen" w:cs="Calibri"/>
                <w:i/>
                <w:iCs/>
                <w:color w:val="000000"/>
                <w:sz w:val="22"/>
                <w:szCs w:val="22"/>
              </w:rPr>
            </w:pPr>
            <w:r>
              <w:rPr>
                <w:rFonts w:ascii="Sylfaen" w:hAnsi="Sylfaen" w:cs="Calibri"/>
                <w:i/>
                <w:iCs/>
                <w:color w:val="000000"/>
                <w:sz w:val="22"/>
                <w:szCs w:val="22"/>
              </w:rPr>
              <w:t>договор входит в силу со дня подписания до 25.12.2023г</w:t>
            </w:r>
          </w:p>
        </w:tc>
      </w:tr>
      <w:tr w:rsidR="0030736E" w:rsidRPr="00B138F3" w:rsidTr="0023080D">
        <w:trPr>
          <w:jc w:val="center"/>
        </w:trPr>
        <w:tc>
          <w:tcPr>
            <w:tcW w:w="1242" w:type="dxa"/>
            <w:vAlign w:val="center"/>
          </w:tcPr>
          <w:p w:rsidR="0030736E" w:rsidRPr="00AB6C6A" w:rsidRDefault="0030736E" w:rsidP="00A9475C">
            <w:pPr>
              <w:jc w:val="center"/>
              <w:rPr>
                <w:rFonts w:ascii="GHEA Grapalat" w:hAnsi="GHEA Grapalat" w:cs="Arial"/>
                <w:b/>
                <w:color w:val="000000"/>
                <w:sz w:val="18"/>
                <w:szCs w:val="18"/>
                <w:lang w:val="hy-AM"/>
              </w:rPr>
            </w:pPr>
            <w:r w:rsidRPr="00AB6C6A">
              <w:rPr>
                <w:rFonts w:ascii="GHEA Grapalat" w:hAnsi="GHEA Grapalat" w:cs="Arial"/>
                <w:b/>
                <w:color w:val="000000"/>
                <w:sz w:val="18"/>
                <w:szCs w:val="18"/>
                <w:lang w:val="hy-AM"/>
              </w:rPr>
              <w:t>4</w:t>
            </w:r>
          </w:p>
        </w:tc>
        <w:tc>
          <w:tcPr>
            <w:tcW w:w="2715" w:type="dxa"/>
            <w:vAlign w:val="center"/>
          </w:tcPr>
          <w:p w:rsidR="0030736E" w:rsidRPr="00525654" w:rsidRDefault="0030736E" w:rsidP="00A9475C">
            <w:pPr>
              <w:jc w:val="center"/>
              <w:rPr>
                <w:rFonts w:ascii="Sylfaen" w:hAnsi="Sylfaen"/>
                <w:sz w:val="18"/>
                <w:szCs w:val="18"/>
                <w:lang w:val="hy-AM"/>
              </w:rPr>
            </w:pPr>
            <w:r w:rsidRPr="00525654">
              <w:rPr>
                <w:rFonts w:ascii="Sylfaen" w:hAnsi="Sylfaen"/>
                <w:sz w:val="18"/>
                <w:szCs w:val="18"/>
                <w:lang w:val="hy-AM"/>
              </w:rPr>
              <w:t>09211100</w:t>
            </w:r>
          </w:p>
        </w:tc>
        <w:tc>
          <w:tcPr>
            <w:tcW w:w="1559" w:type="dxa"/>
            <w:vAlign w:val="center"/>
          </w:tcPr>
          <w:p w:rsidR="0030736E" w:rsidRDefault="0030736E">
            <w:pPr>
              <w:jc w:val="center"/>
              <w:rPr>
                <w:rFonts w:ascii="Sylfaen" w:hAnsi="Sylfaen" w:cs="Calibri"/>
                <w:color w:val="000000"/>
                <w:sz w:val="22"/>
                <w:szCs w:val="22"/>
              </w:rPr>
            </w:pPr>
            <w:r>
              <w:rPr>
                <w:rFonts w:ascii="Sylfaen" w:hAnsi="Sylfaen" w:cs="Calibri"/>
                <w:color w:val="000000"/>
                <w:sz w:val="22"/>
                <w:szCs w:val="22"/>
              </w:rPr>
              <w:t>Гидравлическое масло</w:t>
            </w:r>
          </w:p>
        </w:tc>
        <w:tc>
          <w:tcPr>
            <w:tcW w:w="1925" w:type="dxa"/>
            <w:vAlign w:val="center"/>
          </w:tcPr>
          <w:p w:rsidR="0030736E" w:rsidRDefault="0030736E">
            <w:pPr>
              <w:rPr>
                <w:rFonts w:ascii="Sylfaen" w:hAnsi="Sylfaen" w:cs="Calibri"/>
                <w:i/>
                <w:iCs/>
                <w:color w:val="000000"/>
                <w:sz w:val="22"/>
                <w:szCs w:val="22"/>
              </w:rPr>
            </w:pPr>
            <w:r>
              <w:rPr>
                <w:rFonts w:ascii="Sylfaen" w:hAnsi="Sylfaen" w:cs="Calibri"/>
                <w:i/>
                <w:iCs/>
                <w:color w:val="000000"/>
                <w:sz w:val="22"/>
                <w:szCs w:val="22"/>
              </w:rPr>
              <w:t xml:space="preserve">гидравлическое масло предусмотренное для работы спец. техники.Заводская продукция прежде неиспользованная, 1-ого класса или </w:t>
            </w:r>
            <w:r>
              <w:rPr>
                <w:rFonts w:ascii="Sylfaen" w:hAnsi="Sylfaen" w:cs="Calibri"/>
                <w:i/>
                <w:iCs/>
                <w:color w:val="000000"/>
                <w:sz w:val="22"/>
                <w:szCs w:val="22"/>
              </w:rPr>
              <w:lastRenderedPageBreak/>
              <w:t>эквивалентная.</w:t>
            </w:r>
          </w:p>
        </w:tc>
        <w:tc>
          <w:tcPr>
            <w:tcW w:w="1467" w:type="dxa"/>
          </w:tcPr>
          <w:p w:rsidR="0030736E" w:rsidRPr="00B138F3" w:rsidRDefault="0030736E" w:rsidP="00B46D58">
            <w:pPr>
              <w:widowControl w:val="0"/>
              <w:jc w:val="center"/>
              <w:rPr>
                <w:rFonts w:ascii="GHEA Grapalat" w:hAnsi="GHEA Grapalat"/>
                <w:sz w:val="16"/>
                <w:szCs w:val="16"/>
              </w:rPr>
            </w:pPr>
          </w:p>
        </w:tc>
        <w:tc>
          <w:tcPr>
            <w:tcW w:w="1085"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լ</w:t>
            </w:r>
          </w:p>
        </w:tc>
        <w:tc>
          <w:tcPr>
            <w:tcW w:w="1559"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400</w:t>
            </w:r>
          </w:p>
        </w:tc>
        <w:tc>
          <w:tcPr>
            <w:tcW w:w="1984" w:type="dxa"/>
            <w:gridSpan w:val="2"/>
            <w:vAlign w:val="center"/>
          </w:tcPr>
          <w:p w:rsidR="0030736E" w:rsidRPr="00525654" w:rsidRDefault="0030736E" w:rsidP="00A9475C">
            <w:pPr>
              <w:jc w:val="center"/>
              <w:rPr>
                <w:sz w:val="18"/>
                <w:szCs w:val="18"/>
                <w:lang w:val="hy-AM"/>
              </w:rPr>
            </w:pPr>
            <w:r w:rsidRPr="00525654">
              <w:rPr>
                <w:sz w:val="18"/>
                <w:szCs w:val="18"/>
                <w:lang w:val="hy-AM"/>
              </w:rPr>
              <w:t>1850</w:t>
            </w:r>
          </w:p>
        </w:tc>
        <w:tc>
          <w:tcPr>
            <w:tcW w:w="709" w:type="dxa"/>
            <w:vAlign w:val="center"/>
          </w:tcPr>
          <w:p w:rsidR="0030736E" w:rsidRPr="00525654" w:rsidRDefault="0030736E" w:rsidP="00A9475C">
            <w:pPr>
              <w:jc w:val="center"/>
              <w:rPr>
                <w:sz w:val="18"/>
                <w:szCs w:val="18"/>
                <w:lang w:val="hy-AM"/>
              </w:rPr>
            </w:pPr>
            <w:r w:rsidRPr="00525654">
              <w:rPr>
                <w:sz w:val="18"/>
                <w:szCs w:val="18"/>
                <w:lang w:val="hy-AM"/>
              </w:rPr>
              <w:t>740000</w:t>
            </w:r>
          </w:p>
        </w:tc>
        <w:tc>
          <w:tcPr>
            <w:tcW w:w="1158" w:type="dxa"/>
          </w:tcPr>
          <w:p w:rsidR="0030736E" w:rsidRPr="00B138F3" w:rsidRDefault="0030736E" w:rsidP="00B46D58">
            <w:pPr>
              <w:widowControl w:val="0"/>
              <w:jc w:val="center"/>
              <w:rPr>
                <w:rFonts w:ascii="GHEA Grapalat" w:hAnsi="GHEA Grapalat"/>
                <w:sz w:val="16"/>
                <w:szCs w:val="16"/>
              </w:rPr>
            </w:pPr>
          </w:p>
        </w:tc>
        <w:tc>
          <w:tcPr>
            <w:tcW w:w="947" w:type="dxa"/>
            <w:vAlign w:val="center"/>
          </w:tcPr>
          <w:p w:rsidR="0030736E" w:rsidRDefault="0030736E">
            <w:pPr>
              <w:jc w:val="center"/>
              <w:rPr>
                <w:rFonts w:ascii="Sylfaen" w:hAnsi="Sylfaen" w:cs="Calibri"/>
                <w:i/>
                <w:iCs/>
                <w:color w:val="000000"/>
                <w:sz w:val="22"/>
                <w:szCs w:val="22"/>
              </w:rPr>
            </w:pPr>
            <w:r>
              <w:rPr>
                <w:rFonts w:ascii="Sylfaen" w:hAnsi="Sylfaen" w:cs="Calibri"/>
                <w:i/>
                <w:iCs/>
                <w:color w:val="000000"/>
                <w:sz w:val="22"/>
                <w:szCs w:val="22"/>
              </w:rPr>
              <w:t>договор входит в силу со дня подписания до 25.12.2023г</w:t>
            </w:r>
          </w:p>
        </w:tc>
      </w:tr>
      <w:tr w:rsidR="0030736E" w:rsidRPr="00B138F3" w:rsidTr="0023080D">
        <w:trPr>
          <w:jc w:val="center"/>
        </w:trPr>
        <w:tc>
          <w:tcPr>
            <w:tcW w:w="1242" w:type="dxa"/>
            <w:vAlign w:val="center"/>
          </w:tcPr>
          <w:p w:rsidR="0030736E" w:rsidRPr="00AB6C6A" w:rsidRDefault="0030736E" w:rsidP="00A9475C">
            <w:pPr>
              <w:jc w:val="center"/>
              <w:rPr>
                <w:rFonts w:ascii="GHEA Grapalat" w:hAnsi="GHEA Grapalat" w:cs="Arial"/>
                <w:b/>
                <w:color w:val="000000"/>
                <w:sz w:val="18"/>
                <w:szCs w:val="18"/>
                <w:lang w:val="hy-AM"/>
              </w:rPr>
            </w:pPr>
            <w:r w:rsidRPr="00AB6C6A">
              <w:rPr>
                <w:rFonts w:ascii="GHEA Grapalat" w:hAnsi="GHEA Grapalat" w:cs="Arial"/>
                <w:b/>
                <w:color w:val="000000"/>
                <w:sz w:val="18"/>
                <w:szCs w:val="18"/>
                <w:lang w:val="hy-AM"/>
              </w:rPr>
              <w:lastRenderedPageBreak/>
              <w:t>5</w:t>
            </w:r>
          </w:p>
        </w:tc>
        <w:tc>
          <w:tcPr>
            <w:tcW w:w="2715" w:type="dxa"/>
            <w:vAlign w:val="center"/>
          </w:tcPr>
          <w:p w:rsidR="0030736E" w:rsidRPr="00525654" w:rsidRDefault="0030736E" w:rsidP="00A9475C">
            <w:pPr>
              <w:jc w:val="center"/>
              <w:rPr>
                <w:rFonts w:ascii="Sylfaen" w:hAnsi="Sylfaen"/>
                <w:sz w:val="18"/>
                <w:szCs w:val="18"/>
                <w:lang w:val="hy-AM"/>
              </w:rPr>
            </w:pPr>
            <w:r w:rsidRPr="00525654">
              <w:rPr>
                <w:rFonts w:ascii="Sylfaen" w:hAnsi="Sylfaen"/>
                <w:sz w:val="18"/>
                <w:szCs w:val="18"/>
                <w:lang w:val="hy-AM"/>
              </w:rPr>
              <w:t>09211100</w:t>
            </w:r>
          </w:p>
        </w:tc>
        <w:tc>
          <w:tcPr>
            <w:tcW w:w="1559" w:type="dxa"/>
            <w:vAlign w:val="center"/>
          </w:tcPr>
          <w:p w:rsidR="0030736E" w:rsidRDefault="0030736E">
            <w:pPr>
              <w:jc w:val="center"/>
              <w:rPr>
                <w:rFonts w:ascii="Sylfaen" w:hAnsi="Sylfaen" w:cs="Calibri"/>
                <w:color w:val="000000"/>
                <w:sz w:val="22"/>
                <w:szCs w:val="22"/>
              </w:rPr>
            </w:pPr>
            <w:r>
              <w:rPr>
                <w:rFonts w:ascii="Sylfaen" w:hAnsi="Sylfaen" w:cs="Calibri"/>
                <w:color w:val="000000"/>
                <w:sz w:val="22"/>
                <w:szCs w:val="22"/>
              </w:rPr>
              <w:t>Смазочное масло(тавот)LITOL_24</w:t>
            </w:r>
          </w:p>
        </w:tc>
        <w:tc>
          <w:tcPr>
            <w:tcW w:w="1925" w:type="dxa"/>
            <w:vAlign w:val="center"/>
          </w:tcPr>
          <w:p w:rsidR="0030736E" w:rsidRDefault="0030736E">
            <w:pPr>
              <w:rPr>
                <w:rFonts w:ascii="Sylfaen" w:hAnsi="Sylfaen" w:cs="Calibri"/>
                <w:i/>
                <w:iCs/>
                <w:color w:val="000000"/>
                <w:sz w:val="22"/>
                <w:szCs w:val="22"/>
              </w:rPr>
            </w:pPr>
            <w:r>
              <w:rPr>
                <w:rFonts w:ascii="Sylfaen" w:hAnsi="Sylfaen" w:cs="Calibri"/>
                <w:i/>
                <w:iCs/>
                <w:color w:val="000000"/>
                <w:sz w:val="22"/>
                <w:szCs w:val="22"/>
              </w:rPr>
              <w:t>Смазочное масло предусмотренное для работы спец.техники</w:t>
            </w:r>
          </w:p>
        </w:tc>
        <w:tc>
          <w:tcPr>
            <w:tcW w:w="1467" w:type="dxa"/>
          </w:tcPr>
          <w:p w:rsidR="0030736E" w:rsidRPr="00B138F3" w:rsidRDefault="0030736E" w:rsidP="00B46D58">
            <w:pPr>
              <w:widowControl w:val="0"/>
              <w:jc w:val="center"/>
              <w:rPr>
                <w:rFonts w:ascii="GHEA Grapalat" w:hAnsi="GHEA Grapalat"/>
                <w:sz w:val="16"/>
                <w:szCs w:val="16"/>
              </w:rPr>
            </w:pPr>
          </w:p>
        </w:tc>
        <w:tc>
          <w:tcPr>
            <w:tcW w:w="1085"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կգ</w:t>
            </w:r>
          </w:p>
        </w:tc>
        <w:tc>
          <w:tcPr>
            <w:tcW w:w="1559"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100</w:t>
            </w:r>
          </w:p>
        </w:tc>
        <w:tc>
          <w:tcPr>
            <w:tcW w:w="1984" w:type="dxa"/>
            <w:gridSpan w:val="2"/>
            <w:vAlign w:val="center"/>
          </w:tcPr>
          <w:p w:rsidR="0030736E" w:rsidRPr="00525654" w:rsidRDefault="0030736E" w:rsidP="00A9475C">
            <w:pPr>
              <w:jc w:val="center"/>
              <w:rPr>
                <w:sz w:val="18"/>
                <w:szCs w:val="18"/>
                <w:lang w:val="hy-AM"/>
              </w:rPr>
            </w:pPr>
            <w:r w:rsidRPr="00525654">
              <w:rPr>
                <w:sz w:val="18"/>
                <w:szCs w:val="18"/>
                <w:lang w:val="hy-AM"/>
              </w:rPr>
              <w:t>2800</w:t>
            </w:r>
          </w:p>
        </w:tc>
        <w:tc>
          <w:tcPr>
            <w:tcW w:w="709" w:type="dxa"/>
            <w:vAlign w:val="center"/>
          </w:tcPr>
          <w:p w:rsidR="0030736E" w:rsidRPr="00525654" w:rsidRDefault="0030736E" w:rsidP="00A9475C">
            <w:pPr>
              <w:jc w:val="center"/>
              <w:rPr>
                <w:sz w:val="18"/>
                <w:szCs w:val="18"/>
                <w:lang w:val="hy-AM"/>
              </w:rPr>
            </w:pPr>
            <w:r w:rsidRPr="00525654">
              <w:rPr>
                <w:sz w:val="18"/>
                <w:szCs w:val="18"/>
                <w:lang w:val="hy-AM"/>
              </w:rPr>
              <w:t>280000</w:t>
            </w:r>
          </w:p>
        </w:tc>
        <w:tc>
          <w:tcPr>
            <w:tcW w:w="1158" w:type="dxa"/>
          </w:tcPr>
          <w:p w:rsidR="0030736E" w:rsidRPr="00B138F3" w:rsidRDefault="0030736E" w:rsidP="00B46D58">
            <w:pPr>
              <w:widowControl w:val="0"/>
              <w:jc w:val="center"/>
              <w:rPr>
                <w:rFonts w:ascii="GHEA Grapalat" w:hAnsi="GHEA Grapalat"/>
                <w:sz w:val="16"/>
                <w:szCs w:val="16"/>
              </w:rPr>
            </w:pPr>
          </w:p>
        </w:tc>
        <w:tc>
          <w:tcPr>
            <w:tcW w:w="947" w:type="dxa"/>
            <w:vAlign w:val="center"/>
          </w:tcPr>
          <w:p w:rsidR="0030736E" w:rsidRDefault="0030736E">
            <w:pPr>
              <w:jc w:val="center"/>
              <w:rPr>
                <w:rFonts w:ascii="Sylfaen" w:hAnsi="Sylfaen" w:cs="Calibri"/>
                <w:i/>
                <w:iCs/>
                <w:color w:val="000000"/>
                <w:sz w:val="22"/>
                <w:szCs w:val="22"/>
              </w:rPr>
            </w:pPr>
            <w:r>
              <w:rPr>
                <w:rFonts w:ascii="Sylfaen" w:hAnsi="Sylfaen" w:cs="Calibri"/>
                <w:i/>
                <w:iCs/>
                <w:color w:val="000000"/>
                <w:sz w:val="22"/>
                <w:szCs w:val="22"/>
              </w:rPr>
              <w:t>договор входит в силу со дня подписания до 25.12.2023г</w:t>
            </w:r>
          </w:p>
        </w:tc>
      </w:tr>
      <w:tr w:rsidR="0030736E" w:rsidRPr="00B138F3" w:rsidTr="0023080D">
        <w:trPr>
          <w:jc w:val="center"/>
        </w:trPr>
        <w:tc>
          <w:tcPr>
            <w:tcW w:w="1242" w:type="dxa"/>
            <w:vAlign w:val="center"/>
          </w:tcPr>
          <w:p w:rsidR="0030736E" w:rsidRPr="00AB6C6A" w:rsidRDefault="0030736E" w:rsidP="00A9475C">
            <w:pPr>
              <w:jc w:val="center"/>
              <w:rPr>
                <w:rFonts w:ascii="GHEA Grapalat" w:hAnsi="GHEA Grapalat" w:cs="Arial"/>
                <w:b/>
                <w:color w:val="000000"/>
                <w:sz w:val="18"/>
                <w:szCs w:val="18"/>
                <w:lang w:val="hy-AM"/>
              </w:rPr>
            </w:pPr>
            <w:r w:rsidRPr="00AB6C6A">
              <w:rPr>
                <w:rFonts w:ascii="GHEA Grapalat" w:hAnsi="GHEA Grapalat" w:cs="Arial"/>
                <w:b/>
                <w:color w:val="000000"/>
                <w:sz w:val="18"/>
                <w:szCs w:val="18"/>
                <w:lang w:val="hy-AM"/>
              </w:rPr>
              <w:t>6</w:t>
            </w:r>
          </w:p>
        </w:tc>
        <w:tc>
          <w:tcPr>
            <w:tcW w:w="2715" w:type="dxa"/>
            <w:vAlign w:val="center"/>
          </w:tcPr>
          <w:p w:rsidR="0030736E" w:rsidRPr="00525654" w:rsidRDefault="0030736E" w:rsidP="00A9475C">
            <w:pPr>
              <w:jc w:val="center"/>
              <w:rPr>
                <w:rFonts w:ascii="Sylfaen" w:hAnsi="Sylfaen"/>
                <w:sz w:val="18"/>
                <w:szCs w:val="18"/>
                <w:lang w:val="hy-AM"/>
              </w:rPr>
            </w:pPr>
            <w:r w:rsidRPr="00525654">
              <w:rPr>
                <w:rFonts w:ascii="Sylfaen" w:hAnsi="Sylfaen"/>
                <w:sz w:val="18"/>
                <w:szCs w:val="18"/>
                <w:lang w:val="hy-AM"/>
              </w:rPr>
              <w:t>09211100</w:t>
            </w:r>
          </w:p>
        </w:tc>
        <w:tc>
          <w:tcPr>
            <w:tcW w:w="1559" w:type="dxa"/>
            <w:vAlign w:val="center"/>
          </w:tcPr>
          <w:p w:rsidR="0030736E" w:rsidRDefault="0030736E">
            <w:pPr>
              <w:jc w:val="center"/>
              <w:rPr>
                <w:rFonts w:ascii="Sylfaen" w:hAnsi="Sylfaen" w:cs="Calibri"/>
                <w:color w:val="000000"/>
                <w:sz w:val="22"/>
                <w:szCs w:val="22"/>
              </w:rPr>
            </w:pPr>
            <w:r>
              <w:rPr>
                <w:rFonts w:ascii="Sylfaen" w:hAnsi="Sylfaen" w:cs="Calibri"/>
                <w:color w:val="000000"/>
                <w:sz w:val="22"/>
                <w:szCs w:val="22"/>
              </w:rPr>
              <w:t>Тормозная жидкость(DOT_4)0,5мг</w:t>
            </w:r>
          </w:p>
        </w:tc>
        <w:tc>
          <w:tcPr>
            <w:tcW w:w="1925" w:type="dxa"/>
            <w:vAlign w:val="center"/>
          </w:tcPr>
          <w:p w:rsidR="0030736E" w:rsidRDefault="0030736E">
            <w:pPr>
              <w:rPr>
                <w:rFonts w:ascii="Sylfaen" w:hAnsi="Sylfaen" w:cs="Calibri"/>
                <w:i/>
                <w:iCs/>
                <w:color w:val="000000"/>
                <w:sz w:val="22"/>
                <w:szCs w:val="22"/>
              </w:rPr>
            </w:pPr>
            <w:r>
              <w:rPr>
                <w:rFonts w:ascii="Sylfaen" w:hAnsi="Sylfaen" w:cs="Calibri"/>
                <w:i/>
                <w:iCs/>
                <w:color w:val="000000"/>
                <w:sz w:val="22"/>
                <w:szCs w:val="22"/>
              </w:rPr>
              <w:t>Тормозная жидкость предусмотренная для работы спец. техники.Заводская продукция прежде неиспользовання, 1-ого класса или эквивалентная.</w:t>
            </w:r>
          </w:p>
        </w:tc>
        <w:tc>
          <w:tcPr>
            <w:tcW w:w="1467" w:type="dxa"/>
          </w:tcPr>
          <w:p w:rsidR="0030736E" w:rsidRPr="00B138F3" w:rsidRDefault="0030736E" w:rsidP="00B46D58">
            <w:pPr>
              <w:widowControl w:val="0"/>
              <w:jc w:val="center"/>
              <w:rPr>
                <w:rFonts w:ascii="GHEA Grapalat" w:hAnsi="GHEA Grapalat"/>
                <w:sz w:val="16"/>
                <w:szCs w:val="16"/>
              </w:rPr>
            </w:pPr>
          </w:p>
        </w:tc>
        <w:tc>
          <w:tcPr>
            <w:tcW w:w="1085"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հատ</w:t>
            </w:r>
          </w:p>
        </w:tc>
        <w:tc>
          <w:tcPr>
            <w:tcW w:w="1559"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50</w:t>
            </w:r>
          </w:p>
        </w:tc>
        <w:tc>
          <w:tcPr>
            <w:tcW w:w="1984" w:type="dxa"/>
            <w:gridSpan w:val="2"/>
            <w:vAlign w:val="center"/>
          </w:tcPr>
          <w:p w:rsidR="0030736E" w:rsidRPr="00525654" w:rsidRDefault="0030736E" w:rsidP="00A9475C">
            <w:pPr>
              <w:jc w:val="center"/>
              <w:rPr>
                <w:sz w:val="18"/>
                <w:szCs w:val="18"/>
                <w:lang w:val="hy-AM"/>
              </w:rPr>
            </w:pPr>
            <w:r w:rsidRPr="00525654">
              <w:rPr>
                <w:sz w:val="18"/>
                <w:szCs w:val="18"/>
                <w:lang w:val="hy-AM"/>
              </w:rPr>
              <w:t>500</w:t>
            </w:r>
          </w:p>
        </w:tc>
        <w:tc>
          <w:tcPr>
            <w:tcW w:w="709" w:type="dxa"/>
            <w:vAlign w:val="center"/>
          </w:tcPr>
          <w:p w:rsidR="0030736E" w:rsidRPr="00525654" w:rsidRDefault="0030736E" w:rsidP="00A9475C">
            <w:pPr>
              <w:jc w:val="center"/>
              <w:rPr>
                <w:sz w:val="18"/>
                <w:szCs w:val="18"/>
                <w:lang w:val="hy-AM"/>
              </w:rPr>
            </w:pPr>
            <w:r w:rsidRPr="00525654">
              <w:rPr>
                <w:sz w:val="18"/>
                <w:szCs w:val="18"/>
                <w:lang w:val="hy-AM"/>
              </w:rPr>
              <w:t>25000</w:t>
            </w:r>
          </w:p>
        </w:tc>
        <w:tc>
          <w:tcPr>
            <w:tcW w:w="1158" w:type="dxa"/>
          </w:tcPr>
          <w:p w:rsidR="0030736E" w:rsidRPr="00B138F3" w:rsidRDefault="0030736E" w:rsidP="00B46D58">
            <w:pPr>
              <w:widowControl w:val="0"/>
              <w:jc w:val="center"/>
              <w:rPr>
                <w:rFonts w:ascii="GHEA Grapalat" w:hAnsi="GHEA Grapalat"/>
                <w:sz w:val="16"/>
                <w:szCs w:val="16"/>
              </w:rPr>
            </w:pPr>
          </w:p>
        </w:tc>
        <w:tc>
          <w:tcPr>
            <w:tcW w:w="947" w:type="dxa"/>
            <w:vAlign w:val="center"/>
          </w:tcPr>
          <w:p w:rsidR="0030736E" w:rsidRDefault="0030736E">
            <w:pPr>
              <w:jc w:val="center"/>
              <w:rPr>
                <w:rFonts w:ascii="Sylfaen" w:hAnsi="Sylfaen" w:cs="Calibri"/>
                <w:i/>
                <w:iCs/>
                <w:color w:val="000000"/>
                <w:sz w:val="22"/>
                <w:szCs w:val="22"/>
              </w:rPr>
            </w:pPr>
            <w:r>
              <w:rPr>
                <w:rFonts w:ascii="Sylfaen" w:hAnsi="Sylfaen" w:cs="Calibri"/>
                <w:i/>
                <w:iCs/>
                <w:color w:val="000000"/>
                <w:sz w:val="22"/>
                <w:szCs w:val="22"/>
              </w:rPr>
              <w:t>договор входит в силу со дня подписания до 25.12.2023г</w:t>
            </w:r>
          </w:p>
        </w:tc>
      </w:tr>
      <w:tr w:rsidR="0030736E" w:rsidRPr="00B138F3" w:rsidTr="0023080D">
        <w:trPr>
          <w:jc w:val="center"/>
        </w:trPr>
        <w:tc>
          <w:tcPr>
            <w:tcW w:w="1242" w:type="dxa"/>
            <w:vAlign w:val="center"/>
          </w:tcPr>
          <w:p w:rsidR="0030736E" w:rsidRPr="00AB6C6A" w:rsidRDefault="0030736E" w:rsidP="00A9475C">
            <w:pPr>
              <w:jc w:val="center"/>
              <w:rPr>
                <w:rFonts w:ascii="GHEA Grapalat" w:hAnsi="GHEA Grapalat" w:cs="Arial"/>
                <w:b/>
                <w:color w:val="000000"/>
                <w:sz w:val="18"/>
                <w:szCs w:val="18"/>
                <w:lang w:val="hy-AM"/>
              </w:rPr>
            </w:pPr>
            <w:r w:rsidRPr="00AB6C6A">
              <w:rPr>
                <w:rFonts w:ascii="GHEA Grapalat" w:hAnsi="GHEA Grapalat" w:cs="Arial"/>
                <w:b/>
                <w:color w:val="000000"/>
                <w:sz w:val="18"/>
                <w:szCs w:val="18"/>
                <w:lang w:val="hy-AM"/>
              </w:rPr>
              <w:t>7</w:t>
            </w:r>
          </w:p>
        </w:tc>
        <w:tc>
          <w:tcPr>
            <w:tcW w:w="2715" w:type="dxa"/>
            <w:vAlign w:val="center"/>
          </w:tcPr>
          <w:p w:rsidR="0030736E" w:rsidRPr="00525654" w:rsidRDefault="0030736E" w:rsidP="00A9475C">
            <w:pPr>
              <w:jc w:val="center"/>
              <w:rPr>
                <w:rFonts w:ascii="Sylfaen" w:hAnsi="Sylfaen"/>
                <w:sz w:val="18"/>
                <w:szCs w:val="18"/>
                <w:lang w:val="hy-AM"/>
              </w:rPr>
            </w:pPr>
            <w:r w:rsidRPr="00525654">
              <w:rPr>
                <w:rFonts w:ascii="Sylfaen" w:hAnsi="Sylfaen"/>
                <w:sz w:val="18"/>
                <w:szCs w:val="18"/>
                <w:lang w:val="hy-AM"/>
              </w:rPr>
              <w:t>09211100</w:t>
            </w:r>
          </w:p>
        </w:tc>
        <w:tc>
          <w:tcPr>
            <w:tcW w:w="1559" w:type="dxa"/>
            <w:vAlign w:val="center"/>
          </w:tcPr>
          <w:p w:rsidR="0030736E" w:rsidRDefault="0030736E">
            <w:pPr>
              <w:jc w:val="center"/>
              <w:rPr>
                <w:rFonts w:ascii="Sylfaen" w:hAnsi="Sylfaen" w:cs="Calibri"/>
                <w:color w:val="000000"/>
                <w:sz w:val="22"/>
                <w:szCs w:val="22"/>
              </w:rPr>
            </w:pPr>
            <w:r>
              <w:rPr>
                <w:rFonts w:ascii="Sylfaen" w:hAnsi="Sylfaen" w:cs="Calibri"/>
                <w:color w:val="000000"/>
                <w:sz w:val="22"/>
                <w:szCs w:val="22"/>
              </w:rPr>
              <w:t>фильтр для масла евро2</w:t>
            </w:r>
          </w:p>
        </w:tc>
        <w:tc>
          <w:tcPr>
            <w:tcW w:w="1925" w:type="dxa"/>
            <w:vAlign w:val="center"/>
          </w:tcPr>
          <w:p w:rsidR="0030736E" w:rsidRDefault="0030736E">
            <w:pPr>
              <w:rPr>
                <w:rFonts w:ascii="Sylfaen" w:hAnsi="Sylfaen" w:cs="Calibri"/>
                <w:i/>
                <w:iCs/>
                <w:color w:val="000000"/>
                <w:sz w:val="22"/>
                <w:szCs w:val="22"/>
              </w:rPr>
            </w:pPr>
            <w:r>
              <w:rPr>
                <w:rFonts w:ascii="Sylfaen" w:hAnsi="Sylfaen" w:cs="Calibri"/>
                <w:i/>
                <w:iCs/>
                <w:color w:val="000000"/>
                <w:sz w:val="22"/>
                <w:szCs w:val="22"/>
              </w:rPr>
              <w:t xml:space="preserve">фильтр для масла предусмотренный для работы экскаваторов, груз. Машин МАЗ,КАМАЗ,ГАЗ. Завоская продукция </w:t>
            </w:r>
            <w:r>
              <w:rPr>
                <w:rFonts w:ascii="Sylfaen" w:hAnsi="Sylfaen" w:cs="Calibri"/>
                <w:i/>
                <w:iCs/>
                <w:color w:val="000000"/>
                <w:sz w:val="22"/>
                <w:szCs w:val="22"/>
              </w:rPr>
              <w:lastRenderedPageBreak/>
              <w:t>прежде неиспользовання, новая, 1-ого класса или эквивалентная.</w:t>
            </w:r>
          </w:p>
        </w:tc>
        <w:tc>
          <w:tcPr>
            <w:tcW w:w="1467" w:type="dxa"/>
          </w:tcPr>
          <w:p w:rsidR="0030736E" w:rsidRPr="00B138F3" w:rsidRDefault="0030736E" w:rsidP="00B46D58">
            <w:pPr>
              <w:widowControl w:val="0"/>
              <w:jc w:val="center"/>
              <w:rPr>
                <w:rFonts w:ascii="GHEA Grapalat" w:hAnsi="GHEA Grapalat"/>
                <w:sz w:val="16"/>
                <w:szCs w:val="16"/>
              </w:rPr>
            </w:pPr>
          </w:p>
        </w:tc>
        <w:tc>
          <w:tcPr>
            <w:tcW w:w="1085"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հատ</w:t>
            </w:r>
          </w:p>
        </w:tc>
        <w:tc>
          <w:tcPr>
            <w:tcW w:w="1559"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30</w:t>
            </w:r>
          </w:p>
        </w:tc>
        <w:tc>
          <w:tcPr>
            <w:tcW w:w="1984" w:type="dxa"/>
            <w:gridSpan w:val="2"/>
            <w:vAlign w:val="center"/>
          </w:tcPr>
          <w:p w:rsidR="0030736E" w:rsidRPr="00525654" w:rsidRDefault="0030736E" w:rsidP="00A9475C">
            <w:pPr>
              <w:jc w:val="center"/>
              <w:rPr>
                <w:sz w:val="18"/>
                <w:szCs w:val="18"/>
                <w:lang w:val="hy-AM"/>
              </w:rPr>
            </w:pPr>
            <w:r w:rsidRPr="00525654">
              <w:rPr>
                <w:sz w:val="18"/>
                <w:szCs w:val="18"/>
                <w:lang w:val="hy-AM"/>
              </w:rPr>
              <w:t>5000</w:t>
            </w:r>
          </w:p>
        </w:tc>
        <w:tc>
          <w:tcPr>
            <w:tcW w:w="709" w:type="dxa"/>
            <w:vAlign w:val="center"/>
          </w:tcPr>
          <w:p w:rsidR="0030736E" w:rsidRPr="00525654" w:rsidRDefault="0030736E" w:rsidP="00A9475C">
            <w:pPr>
              <w:jc w:val="center"/>
              <w:rPr>
                <w:sz w:val="18"/>
                <w:szCs w:val="18"/>
                <w:lang w:val="hy-AM"/>
              </w:rPr>
            </w:pPr>
            <w:r w:rsidRPr="00525654">
              <w:rPr>
                <w:sz w:val="18"/>
                <w:szCs w:val="18"/>
                <w:lang w:val="hy-AM"/>
              </w:rPr>
              <w:t>150000</w:t>
            </w:r>
          </w:p>
        </w:tc>
        <w:tc>
          <w:tcPr>
            <w:tcW w:w="1158" w:type="dxa"/>
          </w:tcPr>
          <w:p w:rsidR="0030736E" w:rsidRPr="00B138F3" w:rsidRDefault="0030736E" w:rsidP="00B46D58">
            <w:pPr>
              <w:widowControl w:val="0"/>
              <w:jc w:val="center"/>
              <w:rPr>
                <w:rFonts w:ascii="GHEA Grapalat" w:hAnsi="GHEA Grapalat"/>
                <w:sz w:val="16"/>
                <w:szCs w:val="16"/>
              </w:rPr>
            </w:pPr>
          </w:p>
        </w:tc>
        <w:tc>
          <w:tcPr>
            <w:tcW w:w="947" w:type="dxa"/>
            <w:vAlign w:val="center"/>
          </w:tcPr>
          <w:p w:rsidR="0030736E" w:rsidRDefault="0030736E">
            <w:pPr>
              <w:jc w:val="center"/>
              <w:rPr>
                <w:rFonts w:ascii="Sylfaen" w:hAnsi="Sylfaen" w:cs="Calibri"/>
                <w:i/>
                <w:iCs/>
                <w:color w:val="000000"/>
                <w:sz w:val="22"/>
                <w:szCs w:val="22"/>
              </w:rPr>
            </w:pPr>
            <w:r>
              <w:rPr>
                <w:rFonts w:ascii="Sylfaen" w:hAnsi="Sylfaen" w:cs="Calibri"/>
                <w:i/>
                <w:iCs/>
                <w:color w:val="000000"/>
                <w:sz w:val="22"/>
                <w:szCs w:val="22"/>
              </w:rPr>
              <w:t>договор входит в силу со дня подписания до 25.12.2</w:t>
            </w:r>
            <w:r>
              <w:rPr>
                <w:rFonts w:ascii="Sylfaen" w:hAnsi="Sylfaen" w:cs="Calibri"/>
                <w:i/>
                <w:iCs/>
                <w:color w:val="000000"/>
                <w:sz w:val="22"/>
                <w:szCs w:val="22"/>
              </w:rPr>
              <w:lastRenderedPageBreak/>
              <w:t>023г</w:t>
            </w:r>
          </w:p>
        </w:tc>
      </w:tr>
      <w:tr w:rsidR="0030736E" w:rsidRPr="00B138F3" w:rsidTr="0023080D">
        <w:trPr>
          <w:jc w:val="center"/>
        </w:trPr>
        <w:tc>
          <w:tcPr>
            <w:tcW w:w="1242" w:type="dxa"/>
            <w:vAlign w:val="center"/>
          </w:tcPr>
          <w:p w:rsidR="0030736E" w:rsidRPr="00AB6C6A" w:rsidRDefault="0030736E" w:rsidP="00A9475C">
            <w:pPr>
              <w:jc w:val="center"/>
              <w:rPr>
                <w:rFonts w:ascii="GHEA Grapalat" w:hAnsi="GHEA Grapalat" w:cs="Arial"/>
                <w:b/>
                <w:color w:val="000000"/>
                <w:sz w:val="18"/>
                <w:szCs w:val="18"/>
                <w:lang w:val="hy-AM"/>
              </w:rPr>
            </w:pPr>
            <w:r>
              <w:rPr>
                <w:rFonts w:ascii="GHEA Grapalat" w:hAnsi="GHEA Grapalat" w:cs="Arial"/>
                <w:b/>
                <w:color w:val="000000"/>
                <w:sz w:val="18"/>
                <w:szCs w:val="18"/>
                <w:lang w:val="hy-AM"/>
              </w:rPr>
              <w:lastRenderedPageBreak/>
              <w:t>8</w:t>
            </w:r>
          </w:p>
        </w:tc>
        <w:tc>
          <w:tcPr>
            <w:tcW w:w="2715" w:type="dxa"/>
            <w:vAlign w:val="center"/>
          </w:tcPr>
          <w:p w:rsidR="0030736E" w:rsidRPr="00525654" w:rsidRDefault="0030736E" w:rsidP="00A9475C">
            <w:pPr>
              <w:jc w:val="center"/>
              <w:rPr>
                <w:rFonts w:ascii="Sylfaen" w:hAnsi="Sylfaen"/>
                <w:sz w:val="18"/>
                <w:szCs w:val="18"/>
                <w:lang w:val="hy-AM"/>
              </w:rPr>
            </w:pPr>
            <w:r w:rsidRPr="00525654">
              <w:rPr>
                <w:rFonts w:ascii="Sylfaen" w:hAnsi="Sylfaen"/>
                <w:sz w:val="18"/>
                <w:szCs w:val="18"/>
                <w:lang w:val="hy-AM"/>
              </w:rPr>
              <w:t>09211100</w:t>
            </w:r>
          </w:p>
        </w:tc>
        <w:tc>
          <w:tcPr>
            <w:tcW w:w="1559" w:type="dxa"/>
            <w:vAlign w:val="center"/>
          </w:tcPr>
          <w:p w:rsidR="0030736E" w:rsidRDefault="0030736E">
            <w:pPr>
              <w:jc w:val="center"/>
              <w:rPr>
                <w:rFonts w:ascii="Sylfaen" w:hAnsi="Sylfaen" w:cs="Calibri"/>
                <w:color w:val="000000"/>
                <w:sz w:val="22"/>
                <w:szCs w:val="22"/>
              </w:rPr>
            </w:pPr>
            <w:r>
              <w:rPr>
                <w:rFonts w:ascii="Sylfaen" w:hAnsi="Sylfaen" w:cs="Calibri"/>
                <w:color w:val="000000"/>
                <w:sz w:val="22"/>
                <w:szCs w:val="22"/>
              </w:rPr>
              <w:t xml:space="preserve">фильтр для масла </w:t>
            </w:r>
          </w:p>
        </w:tc>
        <w:tc>
          <w:tcPr>
            <w:tcW w:w="1925" w:type="dxa"/>
            <w:vAlign w:val="center"/>
          </w:tcPr>
          <w:p w:rsidR="0030736E" w:rsidRDefault="0030736E">
            <w:pPr>
              <w:rPr>
                <w:rFonts w:ascii="Sylfaen" w:hAnsi="Sylfaen" w:cs="Calibri"/>
                <w:i/>
                <w:iCs/>
                <w:color w:val="000000"/>
                <w:sz w:val="22"/>
                <w:szCs w:val="22"/>
              </w:rPr>
            </w:pPr>
            <w:r>
              <w:rPr>
                <w:rFonts w:ascii="Sylfaen" w:hAnsi="Sylfaen" w:cs="Calibri"/>
                <w:i/>
                <w:iCs/>
                <w:color w:val="000000"/>
                <w:sz w:val="22"/>
                <w:szCs w:val="22"/>
              </w:rPr>
              <w:t>фильтр для масла предусмотренный для работы спец техники. Завоская продукция прежде неиспользовання, новая, 1-ого класса или эквивалентная.</w:t>
            </w:r>
          </w:p>
        </w:tc>
        <w:tc>
          <w:tcPr>
            <w:tcW w:w="1467" w:type="dxa"/>
          </w:tcPr>
          <w:p w:rsidR="0030736E" w:rsidRPr="00B138F3" w:rsidRDefault="0030736E" w:rsidP="00B46D58">
            <w:pPr>
              <w:widowControl w:val="0"/>
              <w:jc w:val="center"/>
              <w:rPr>
                <w:rFonts w:ascii="GHEA Grapalat" w:hAnsi="GHEA Grapalat"/>
                <w:sz w:val="16"/>
                <w:szCs w:val="16"/>
              </w:rPr>
            </w:pPr>
          </w:p>
        </w:tc>
        <w:tc>
          <w:tcPr>
            <w:tcW w:w="1085"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հատ</w:t>
            </w:r>
          </w:p>
        </w:tc>
        <w:tc>
          <w:tcPr>
            <w:tcW w:w="1559"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10</w:t>
            </w:r>
          </w:p>
        </w:tc>
        <w:tc>
          <w:tcPr>
            <w:tcW w:w="1984" w:type="dxa"/>
            <w:gridSpan w:val="2"/>
            <w:vAlign w:val="center"/>
          </w:tcPr>
          <w:p w:rsidR="0030736E" w:rsidRPr="00525654" w:rsidRDefault="0030736E" w:rsidP="00A9475C">
            <w:pPr>
              <w:jc w:val="center"/>
              <w:rPr>
                <w:sz w:val="18"/>
                <w:szCs w:val="18"/>
                <w:lang w:val="hy-AM"/>
              </w:rPr>
            </w:pPr>
            <w:r w:rsidRPr="00525654">
              <w:rPr>
                <w:sz w:val="18"/>
                <w:szCs w:val="18"/>
                <w:lang w:val="hy-AM"/>
              </w:rPr>
              <w:t>1000</w:t>
            </w:r>
          </w:p>
        </w:tc>
        <w:tc>
          <w:tcPr>
            <w:tcW w:w="709" w:type="dxa"/>
            <w:vAlign w:val="center"/>
          </w:tcPr>
          <w:p w:rsidR="0030736E" w:rsidRPr="00525654" w:rsidRDefault="0030736E" w:rsidP="00A9475C">
            <w:pPr>
              <w:jc w:val="center"/>
              <w:rPr>
                <w:sz w:val="18"/>
                <w:szCs w:val="18"/>
                <w:lang w:val="hy-AM"/>
              </w:rPr>
            </w:pPr>
            <w:r w:rsidRPr="00525654">
              <w:rPr>
                <w:sz w:val="18"/>
                <w:szCs w:val="18"/>
                <w:lang w:val="hy-AM"/>
              </w:rPr>
              <w:t>10000</w:t>
            </w:r>
          </w:p>
        </w:tc>
        <w:tc>
          <w:tcPr>
            <w:tcW w:w="1158" w:type="dxa"/>
          </w:tcPr>
          <w:p w:rsidR="0030736E" w:rsidRPr="00B138F3" w:rsidRDefault="0030736E" w:rsidP="00B46D58">
            <w:pPr>
              <w:widowControl w:val="0"/>
              <w:jc w:val="center"/>
              <w:rPr>
                <w:rFonts w:ascii="GHEA Grapalat" w:hAnsi="GHEA Grapalat"/>
                <w:sz w:val="16"/>
                <w:szCs w:val="16"/>
              </w:rPr>
            </w:pPr>
          </w:p>
        </w:tc>
        <w:tc>
          <w:tcPr>
            <w:tcW w:w="947" w:type="dxa"/>
            <w:vAlign w:val="center"/>
          </w:tcPr>
          <w:p w:rsidR="0030736E" w:rsidRDefault="0030736E">
            <w:pPr>
              <w:jc w:val="center"/>
              <w:rPr>
                <w:rFonts w:ascii="Sylfaen" w:hAnsi="Sylfaen" w:cs="Calibri"/>
                <w:i/>
                <w:iCs/>
                <w:color w:val="000000"/>
                <w:sz w:val="22"/>
                <w:szCs w:val="22"/>
              </w:rPr>
            </w:pPr>
            <w:r>
              <w:rPr>
                <w:rFonts w:ascii="Sylfaen" w:hAnsi="Sylfaen" w:cs="Calibri"/>
                <w:i/>
                <w:iCs/>
                <w:color w:val="000000"/>
                <w:sz w:val="22"/>
                <w:szCs w:val="22"/>
              </w:rPr>
              <w:t>договор входит в силу со дня подписания до 25.12.2023г</w:t>
            </w:r>
          </w:p>
        </w:tc>
      </w:tr>
      <w:tr w:rsidR="0030736E" w:rsidRPr="00B138F3" w:rsidTr="0023080D">
        <w:trPr>
          <w:jc w:val="center"/>
        </w:trPr>
        <w:tc>
          <w:tcPr>
            <w:tcW w:w="1242" w:type="dxa"/>
            <w:vAlign w:val="center"/>
          </w:tcPr>
          <w:p w:rsidR="0030736E" w:rsidRPr="009D5B09" w:rsidRDefault="0030736E" w:rsidP="00A9475C">
            <w:pPr>
              <w:jc w:val="center"/>
              <w:rPr>
                <w:rFonts w:ascii="GHEA Grapalat" w:hAnsi="GHEA Grapalat" w:cs="Arial"/>
                <w:b/>
                <w:color w:val="000000"/>
                <w:sz w:val="18"/>
                <w:szCs w:val="18"/>
                <w:lang w:val="hy-AM"/>
              </w:rPr>
            </w:pPr>
            <w:r w:rsidRPr="009D5B09">
              <w:rPr>
                <w:rFonts w:ascii="GHEA Grapalat" w:hAnsi="GHEA Grapalat" w:cs="Arial"/>
                <w:b/>
                <w:color w:val="000000"/>
                <w:sz w:val="18"/>
                <w:szCs w:val="18"/>
                <w:lang w:val="hy-AM"/>
              </w:rPr>
              <w:t>9</w:t>
            </w:r>
          </w:p>
        </w:tc>
        <w:tc>
          <w:tcPr>
            <w:tcW w:w="2715" w:type="dxa"/>
            <w:vAlign w:val="center"/>
          </w:tcPr>
          <w:p w:rsidR="0030736E" w:rsidRPr="00525654" w:rsidRDefault="0030736E" w:rsidP="00A9475C">
            <w:pPr>
              <w:jc w:val="center"/>
              <w:rPr>
                <w:rFonts w:ascii="Sylfaen" w:hAnsi="Sylfaen"/>
                <w:sz w:val="18"/>
                <w:szCs w:val="18"/>
                <w:lang w:val="hy-AM"/>
              </w:rPr>
            </w:pPr>
            <w:r w:rsidRPr="00525654">
              <w:rPr>
                <w:rFonts w:ascii="Sylfaen" w:hAnsi="Sylfaen"/>
                <w:sz w:val="18"/>
                <w:szCs w:val="18"/>
                <w:lang w:val="hy-AM"/>
              </w:rPr>
              <w:t>09211100</w:t>
            </w:r>
          </w:p>
        </w:tc>
        <w:tc>
          <w:tcPr>
            <w:tcW w:w="1559" w:type="dxa"/>
            <w:vAlign w:val="center"/>
          </w:tcPr>
          <w:p w:rsidR="0030736E" w:rsidRDefault="0030736E">
            <w:pPr>
              <w:jc w:val="center"/>
              <w:rPr>
                <w:rFonts w:ascii="Sylfaen" w:hAnsi="Sylfaen" w:cs="Calibri"/>
                <w:color w:val="000000"/>
                <w:sz w:val="22"/>
                <w:szCs w:val="22"/>
              </w:rPr>
            </w:pPr>
            <w:r>
              <w:rPr>
                <w:rFonts w:ascii="Sylfaen" w:hAnsi="Sylfaen" w:cs="Calibri"/>
                <w:color w:val="000000"/>
                <w:sz w:val="22"/>
                <w:szCs w:val="22"/>
              </w:rPr>
              <w:t>фильтр для воздуха евро2</w:t>
            </w:r>
          </w:p>
        </w:tc>
        <w:tc>
          <w:tcPr>
            <w:tcW w:w="1925" w:type="dxa"/>
            <w:vAlign w:val="center"/>
          </w:tcPr>
          <w:p w:rsidR="0030736E" w:rsidRDefault="0030736E">
            <w:pPr>
              <w:rPr>
                <w:rFonts w:ascii="Sylfaen" w:hAnsi="Sylfaen" w:cs="Calibri"/>
                <w:i/>
                <w:iCs/>
                <w:color w:val="000000"/>
                <w:sz w:val="22"/>
                <w:szCs w:val="22"/>
              </w:rPr>
            </w:pPr>
            <w:r>
              <w:rPr>
                <w:rFonts w:ascii="Sylfaen" w:hAnsi="Sylfaen" w:cs="Calibri"/>
                <w:i/>
                <w:iCs/>
                <w:color w:val="000000"/>
                <w:sz w:val="22"/>
                <w:szCs w:val="22"/>
              </w:rPr>
              <w:t>фильтр для воздуха евро2 предусмотренный для груз. Машин МАЗ, КАМАЗ.Завоская продукция прежде неиспользовання, новая, 1-ого класса или эквивалентная</w:t>
            </w:r>
          </w:p>
        </w:tc>
        <w:tc>
          <w:tcPr>
            <w:tcW w:w="1467" w:type="dxa"/>
          </w:tcPr>
          <w:p w:rsidR="0030736E" w:rsidRPr="00B138F3" w:rsidRDefault="0030736E" w:rsidP="00B46D58">
            <w:pPr>
              <w:widowControl w:val="0"/>
              <w:jc w:val="center"/>
              <w:rPr>
                <w:rFonts w:ascii="GHEA Grapalat" w:hAnsi="GHEA Grapalat"/>
                <w:sz w:val="16"/>
                <w:szCs w:val="16"/>
              </w:rPr>
            </w:pPr>
          </w:p>
        </w:tc>
        <w:tc>
          <w:tcPr>
            <w:tcW w:w="1085"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հատ</w:t>
            </w:r>
          </w:p>
        </w:tc>
        <w:tc>
          <w:tcPr>
            <w:tcW w:w="1559"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10</w:t>
            </w:r>
          </w:p>
        </w:tc>
        <w:tc>
          <w:tcPr>
            <w:tcW w:w="1984" w:type="dxa"/>
            <w:gridSpan w:val="2"/>
            <w:vAlign w:val="center"/>
          </w:tcPr>
          <w:p w:rsidR="0030736E" w:rsidRPr="00525654" w:rsidRDefault="0030736E" w:rsidP="00A9475C">
            <w:pPr>
              <w:jc w:val="center"/>
              <w:rPr>
                <w:sz w:val="18"/>
                <w:szCs w:val="18"/>
                <w:lang w:val="hy-AM"/>
              </w:rPr>
            </w:pPr>
            <w:r w:rsidRPr="00525654">
              <w:rPr>
                <w:sz w:val="18"/>
                <w:szCs w:val="18"/>
                <w:lang w:val="hy-AM"/>
              </w:rPr>
              <w:t>10000</w:t>
            </w:r>
          </w:p>
        </w:tc>
        <w:tc>
          <w:tcPr>
            <w:tcW w:w="709" w:type="dxa"/>
            <w:vAlign w:val="center"/>
          </w:tcPr>
          <w:p w:rsidR="0030736E" w:rsidRPr="00525654" w:rsidRDefault="0030736E" w:rsidP="00A9475C">
            <w:pPr>
              <w:jc w:val="center"/>
              <w:rPr>
                <w:sz w:val="18"/>
                <w:szCs w:val="18"/>
                <w:lang w:val="hy-AM"/>
              </w:rPr>
            </w:pPr>
            <w:r w:rsidRPr="00525654">
              <w:rPr>
                <w:sz w:val="18"/>
                <w:szCs w:val="18"/>
                <w:lang w:val="hy-AM"/>
              </w:rPr>
              <w:t>100000</w:t>
            </w:r>
          </w:p>
        </w:tc>
        <w:tc>
          <w:tcPr>
            <w:tcW w:w="1158" w:type="dxa"/>
          </w:tcPr>
          <w:p w:rsidR="0030736E" w:rsidRPr="00B138F3" w:rsidRDefault="0030736E" w:rsidP="00B46D58">
            <w:pPr>
              <w:widowControl w:val="0"/>
              <w:jc w:val="center"/>
              <w:rPr>
                <w:rFonts w:ascii="GHEA Grapalat" w:hAnsi="GHEA Grapalat"/>
                <w:sz w:val="16"/>
                <w:szCs w:val="16"/>
              </w:rPr>
            </w:pPr>
          </w:p>
        </w:tc>
        <w:tc>
          <w:tcPr>
            <w:tcW w:w="947" w:type="dxa"/>
            <w:vAlign w:val="center"/>
          </w:tcPr>
          <w:p w:rsidR="0030736E" w:rsidRDefault="0030736E">
            <w:pPr>
              <w:jc w:val="center"/>
              <w:rPr>
                <w:rFonts w:ascii="Sylfaen" w:hAnsi="Sylfaen" w:cs="Calibri"/>
                <w:i/>
                <w:iCs/>
                <w:color w:val="000000"/>
                <w:sz w:val="22"/>
                <w:szCs w:val="22"/>
              </w:rPr>
            </w:pPr>
            <w:r>
              <w:rPr>
                <w:rFonts w:ascii="Sylfaen" w:hAnsi="Sylfaen" w:cs="Calibri"/>
                <w:i/>
                <w:iCs/>
                <w:color w:val="000000"/>
                <w:sz w:val="22"/>
                <w:szCs w:val="22"/>
              </w:rPr>
              <w:t>договор входит в силу со дня подписания до 25.12.2023г</w:t>
            </w:r>
          </w:p>
        </w:tc>
      </w:tr>
      <w:tr w:rsidR="0030736E" w:rsidRPr="00B138F3" w:rsidTr="0023080D">
        <w:trPr>
          <w:jc w:val="center"/>
        </w:trPr>
        <w:tc>
          <w:tcPr>
            <w:tcW w:w="1242" w:type="dxa"/>
            <w:vAlign w:val="center"/>
          </w:tcPr>
          <w:p w:rsidR="0030736E" w:rsidRPr="009D5B09" w:rsidRDefault="0030736E" w:rsidP="00A9475C">
            <w:pPr>
              <w:jc w:val="center"/>
              <w:rPr>
                <w:rFonts w:ascii="GHEA Grapalat" w:hAnsi="GHEA Grapalat" w:cs="Arial"/>
                <w:b/>
                <w:color w:val="000000"/>
                <w:sz w:val="18"/>
                <w:szCs w:val="18"/>
                <w:lang w:val="hy-AM"/>
              </w:rPr>
            </w:pPr>
            <w:r w:rsidRPr="009D5B09">
              <w:rPr>
                <w:rFonts w:ascii="GHEA Grapalat" w:hAnsi="GHEA Grapalat" w:cs="Arial"/>
                <w:b/>
                <w:color w:val="000000"/>
                <w:sz w:val="18"/>
                <w:szCs w:val="18"/>
                <w:lang w:val="hy-AM"/>
              </w:rPr>
              <w:t>10</w:t>
            </w:r>
          </w:p>
        </w:tc>
        <w:tc>
          <w:tcPr>
            <w:tcW w:w="2715" w:type="dxa"/>
            <w:vAlign w:val="center"/>
          </w:tcPr>
          <w:p w:rsidR="0030736E" w:rsidRPr="00525654" w:rsidRDefault="0030736E" w:rsidP="00A9475C">
            <w:pPr>
              <w:jc w:val="center"/>
              <w:rPr>
                <w:rFonts w:ascii="Sylfaen" w:hAnsi="Sylfaen"/>
                <w:sz w:val="18"/>
                <w:szCs w:val="18"/>
                <w:lang w:val="hy-AM"/>
              </w:rPr>
            </w:pPr>
            <w:r w:rsidRPr="00525654">
              <w:rPr>
                <w:rFonts w:ascii="Sylfaen" w:hAnsi="Sylfaen"/>
                <w:sz w:val="18"/>
                <w:szCs w:val="18"/>
                <w:lang w:val="hy-AM"/>
              </w:rPr>
              <w:t>09211100</w:t>
            </w:r>
          </w:p>
        </w:tc>
        <w:tc>
          <w:tcPr>
            <w:tcW w:w="1559" w:type="dxa"/>
            <w:vAlign w:val="center"/>
          </w:tcPr>
          <w:p w:rsidR="0030736E" w:rsidRDefault="0030736E">
            <w:pPr>
              <w:jc w:val="center"/>
              <w:rPr>
                <w:rFonts w:ascii="Sylfaen" w:hAnsi="Sylfaen" w:cs="Calibri"/>
                <w:color w:val="000000"/>
                <w:sz w:val="22"/>
                <w:szCs w:val="22"/>
              </w:rPr>
            </w:pPr>
            <w:r>
              <w:rPr>
                <w:rFonts w:ascii="Sylfaen" w:hAnsi="Sylfaen" w:cs="Calibri"/>
                <w:color w:val="000000"/>
                <w:sz w:val="22"/>
                <w:szCs w:val="22"/>
              </w:rPr>
              <w:t>фильтр топлива</w:t>
            </w:r>
          </w:p>
        </w:tc>
        <w:tc>
          <w:tcPr>
            <w:tcW w:w="1925" w:type="dxa"/>
            <w:vAlign w:val="center"/>
          </w:tcPr>
          <w:p w:rsidR="0030736E" w:rsidRDefault="0030736E">
            <w:pPr>
              <w:rPr>
                <w:rFonts w:ascii="Sylfaen" w:hAnsi="Sylfaen" w:cs="Calibri"/>
                <w:i/>
                <w:iCs/>
                <w:color w:val="000000"/>
                <w:sz w:val="22"/>
                <w:szCs w:val="22"/>
              </w:rPr>
            </w:pPr>
            <w:r>
              <w:rPr>
                <w:rFonts w:ascii="Sylfaen" w:hAnsi="Sylfaen" w:cs="Calibri"/>
                <w:i/>
                <w:iCs/>
                <w:color w:val="000000"/>
                <w:sz w:val="22"/>
                <w:szCs w:val="22"/>
              </w:rPr>
              <w:t>фильтр топлива предусмотренны</w:t>
            </w:r>
            <w:r>
              <w:rPr>
                <w:rFonts w:ascii="Sylfaen" w:hAnsi="Sylfaen" w:cs="Calibri"/>
                <w:i/>
                <w:iCs/>
                <w:color w:val="000000"/>
                <w:sz w:val="22"/>
                <w:szCs w:val="22"/>
              </w:rPr>
              <w:lastRenderedPageBreak/>
              <w:t>й для работы спец. Техники.Заводская продукция прежде неиспользовання, новая, 1-ого класса или эквивалентная</w:t>
            </w:r>
          </w:p>
        </w:tc>
        <w:tc>
          <w:tcPr>
            <w:tcW w:w="1467" w:type="dxa"/>
          </w:tcPr>
          <w:p w:rsidR="0030736E" w:rsidRPr="00B138F3" w:rsidRDefault="0030736E" w:rsidP="00B46D58">
            <w:pPr>
              <w:widowControl w:val="0"/>
              <w:jc w:val="center"/>
              <w:rPr>
                <w:rFonts w:ascii="GHEA Grapalat" w:hAnsi="GHEA Grapalat"/>
                <w:sz w:val="16"/>
                <w:szCs w:val="16"/>
              </w:rPr>
            </w:pPr>
          </w:p>
        </w:tc>
        <w:tc>
          <w:tcPr>
            <w:tcW w:w="1085"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հատ</w:t>
            </w:r>
          </w:p>
        </w:tc>
        <w:tc>
          <w:tcPr>
            <w:tcW w:w="1559"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40</w:t>
            </w:r>
          </w:p>
        </w:tc>
        <w:tc>
          <w:tcPr>
            <w:tcW w:w="1984" w:type="dxa"/>
            <w:gridSpan w:val="2"/>
            <w:vAlign w:val="center"/>
          </w:tcPr>
          <w:p w:rsidR="0030736E" w:rsidRPr="00525654" w:rsidRDefault="0030736E" w:rsidP="00A9475C">
            <w:pPr>
              <w:jc w:val="center"/>
              <w:rPr>
                <w:sz w:val="18"/>
                <w:szCs w:val="18"/>
                <w:lang w:val="hy-AM"/>
              </w:rPr>
            </w:pPr>
            <w:r w:rsidRPr="00525654">
              <w:rPr>
                <w:sz w:val="18"/>
                <w:szCs w:val="18"/>
                <w:lang w:val="hy-AM"/>
              </w:rPr>
              <w:t>4500</w:t>
            </w:r>
          </w:p>
        </w:tc>
        <w:tc>
          <w:tcPr>
            <w:tcW w:w="709" w:type="dxa"/>
            <w:vAlign w:val="center"/>
          </w:tcPr>
          <w:p w:rsidR="0030736E" w:rsidRPr="00525654" w:rsidRDefault="0030736E" w:rsidP="00A9475C">
            <w:pPr>
              <w:jc w:val="center"/>
              <w:rPr>
                <w:sz w:val="18"/>
                <w:szCs w:val="18"/>
                <w:lang w:val="hy-AM"/>
              </w:rPr>
            </w:pPr>
            <w:r w:rsidRPr="00525654">
              <w:rPr>
                <w:sz w:val="18"/>
                <w:szCs w:val="18"/>
                <w:lang w:val="hy-AM"/>
              </w:rPr>
              <w:t>180000</w:t>
            </w:r>
          </w:p>
        </w:tc>
        <w:tc>
          <w:tcPr>
            <w:tcW w:w="1158" w:type="dxa"/>
          </w:tcPr>
          <w:p w:rsidR="0030736E" w:rsidRPr="00B138F3" w:rsidRDefault="0030736E" w:rsidP="00B46D58">
            <w:pPr>
              <w:widowControl w:val="0"/>
              <w:jc w:val="center"/>
              <w:rPr>
                <w:rFonts w:ascii="GHEA Grapalat" w:hAnsi="GHEA Grapalat"/>
                <w:sz w:val="16"/>
                <w:szCs w:val="16"/>
              </w:rPr>
            </w:pPr>
          </w:p>
        </w:tc>
        <w:tc>
          <w:tcPr>
            <w:tcW w:w="947" w:type="dxa"/>
            <w:vAlign w:val="center"/>
          </w:tcPr>
          <w:p w:rsidR="0030736E" w:rsidRDefault="0030736E">
            <w:pPr>
              <w:jc w:val="center"/>
              <w:rPr>
                <w:rFonts w:ascii="Sylfaen" w:hAnsi="Sylfaen" w:cs="Calibri"/>
                <w:i/>
                <w:iCs/>
                <w:color w:val="000000"/>
                <w:sz w:val="22"/>
                <w:szCs w:val="22"/>
              </w:rPr>
            </w:pPr>
            <w:r>
              <w:rPr>
                <w:rFonts w:ascii="Sylfaen" w:hAnsi="Sylfaen" w:cs="Calibri"/>
                <w:i/>
                <w:iCs/>
                <w:color w:val="000000"/>
                <w:sz w:val="22"/>
                <w:szCs w:val="22"/>
              </w:rPr>
              <w:t xml:space="preserve">договор </w:t>
            </w:r>
            <w:r>
              <w:rPr>
                <w:rFonts w:ascii="Sylfaen" w:hAnsi="Sylfaen" w:cs="Calibri"/>
                <w:i/>
                <w:iCs/>
                <w:color w:val="000000"/>
                <w:sz w:val="22"/>
                <w:szCs w:val="22"/>
              </w:rPr>
              <w:lastRenderedPageBreak/>
              <w:t>входит в силу со дня подписания до 25.12.2023г</w:t>
            </w:r>
          </w:p>
        </w:tc>
      </w:tr>
      <w:tr w:rsidR="0030736E" w:rsidRPr="00B138F3" w:rsidTr="0023080D">
        <w:trPr>
          <w:jc w:val="center"/>
        </w:trPr>
        <w:tc>
          <w:tcPr>
            <w:tcW w:w="1242" w:type="dxa"/>
            <w:vAlign w:val="center"/>
          </w:tcPr>
          <w:p w:rsidR="0030736E" w:rsidRPr="009D5B09" w:rsidRDefault="0030736E" w:rsidP="00A9475C">
            <w:pPr>
              <w:jc w:val="center"/>
              <w:rPr>
                <w:rFonts w:ascii="GHEA Grapalat" w:hAnsi="GHEA Grapalat" w:cs="Arial"/>
                <w:b/>
                <w:color w:val="000000"/>
                <w:sz w:val="18"/>
                <w:szCs w:val="18"/>
                <w:lang w:val="hy-AM"/>
              </w:rPr>
            </w:pPr>
            <w:r>
              <w:rPr>
                <w:rFonts w:ascii="GHEA Grapalat" w:hAnsi="GHEA Grapalat" w:cs="Arial"/>
                <w:b/>
                <w:color w:val="000000"/>
                <w:sz w:val="18"/>
                <w:szCs w:val="18"/>
                <w:lang w:val="hy-AM"/>
              </w:rPr>
              <w:lastRenderedPageBreak/>
              <w:t>11</w:t>
            </w:r>
          </w:p>
        </w:tc>
        <w:tc>
          <w:tcPr>
            <w:tcW w:w="2715" w:type="dxa"/>
            <w:vAlign w:val="center"/>
          </w:tcPr>
          <w:p w:rsidR="0030736E" w:rsidRPr="00525654" w:rsidRDefault="0030736E" w:rsidP="00A9475C">
            <w:pPr>
              <w:jc w:val="center"/>
              <w:rPr>
                <w:rFonts w:ascii="Sylfaen" w:hAnsi="Sylfaen"/>
                <w:sz w:val="18"/>
                <w:szCs w:val="18"/>
                <w:lang w:val="hy-AM"/>
              </w:rPr>
            </w:pPr>
            <w:r w:rsidRPr="00525654">
              <w:rPr>
                <w:rFonts w:ascii="Sylfaen" w:hAnsi="Sylfaen"/>
                <w:sz w:val="18"/>
                <w:szCs w:val="18"/>
                <w:lang w:val="hy-AM"/>
              </w:rPr>
              <w:t>09211100</w:t>
            </w:r>
          </w:p>
        </w:tc>
        <w:tc>
          <w:tcPr>
            <w:tcW w:w="1559" w:type="dxa"/>
            <w:vAlign w:val="center"/>
          </w:tcPr>
          <w:p w:rsidR="0030736E" w:rsidRDefault="0030736E">
            <w:pPr>
              <w:jc w:val="center"/>
              <w:rPr>
                <w:rFonts w:ascii="Sylfaen" w:hAnsi="Sylfaen" w:cs="Calibri"/>
                <w:color w:val="000000"/>
                <w:sz w:val="22"/>
                <w:szCs w:val="22"/>
              </w:rPr>
            </w:pPr>
            <w:r>
              <w:rPr>
                <w:rFonts w:ascii="Sylfaen" w:hAnsi="Sylfaen" w:cs="Calibri"/>
                <w:color w:val="000000"/>
                <w:sz w:val="22"/>
                <w:szCs w:val="22"/>
              </w:rPr>
              <w:t>Антифриз ALYASKA(зеленый, синий)</w:t>
            </w:r>
          </w:p>
        </w:tc>
        <w:tc>
          <w:tcPr>
            <w:tcW w:w="1925" w:type="dxa"/>
            <w:vAlign w:val="center"/>
          </w:tcPr>
          <w:p w:rsidR="0030736E" w:rsidRDefault="0030736E">
            <w:pPr>
              <w:rPr>
                <w:rFonts w:ascii="Sylfaen" w:hAnsi="Sylfaen" w:cs="Calibri"/>
                <w:i/>
                <w:iCs/>
                <w:color w:val="000000"/>
                <w:sz w:val="22"/>
                <w:szCs w:val="22"/>
              </w:rPr>
            </w:pPr>
            <w:r>
              <w:rPr>
                <w:rFonts w:ascii="Sylfaen" w:hAnsi="Sylfaen" w:cs="Calibri"/>
                <w:i/>
                <w:iCs/>
                <w:color w:val="000000"/>
                <w:sz w:val="22"/>
                <w:szCs w:val="22"/>
              </w:rPr>
              <w:t>Антифриз ALYSKA предусмотренный для работы спец. Техники.Заводская продукция прежде неиспользовання, новая, 1-ого класса или эквивалентная</w:t>
            </w:r>
          </w:p>
        </w:tc>
        <w:tc>
          <w:tcPr>
            <w:tcW w:w="1467" w:type="dxa"/>
          </w:tcPr>
          <w:p w:rsidR="0030736E" w:rsidRPr="00B138F3" w:rsidRDefault="0030736E" w:rsidP="00B46D58">
            <w:pPr>
              <w:widowControl w:val="0"/>
              <w:jc w:val="center"/>
              <w:rPr>
                <w:rFonts w:ascii="GHEA Grapalat" w:hAnsi="GHEA Grapalat"/>
                <w:sz w:val="16"/>
                <w:szCs w:val="16"/>
              </w:rPr>
            </w:pPr>
          </w:p>
        </w:tc>
        <w:tc>
          <w:tcPr>
            <w:tcW w:w="1085"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լ</w:t>
            </w:r>
          </w:p>
        </w:tc>
        <w:tc>
          <w:tcPr>
            <w:tcW w:w="1559"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300</w:t>
            </w:r>
          </w:p>
        </w:tc>
        <w:tc>
          <w:tcPr>
            <w:tcW w:w="1984" w:type="dxa"/>
            <w:gridSpan w:val="2"/>
            <w:vAlign w:val="center"/>
          </w:tcPr>
          <w:p w:rsidR="0030736E" w:rsidRPr="00525654" w:rsidRDefault="0030736E" w:rsidP="00A9475C">
            <w:pPr>
              <w:jc w:val="center"/>
              <w:rPr>
                <w:sz w:val="18"/>
                <w:szCs w:val="18"/>
                <w:lang w:val="hy-AM"/>
              </w:rPr>
            </w:pPr>
            <w:r w:rsidRPr="00525654">
              <w:rPr>
                <w:sz w:val="18"/>
                <w:szCs w:val="18"/>
                <w:lang w:val="hy-AM"/>
              </w:rPr>
              <w:t>800</w:t>
            </w:r>
          </w:p>
        </w:tc>
        <w:tc>
          <w:tcPr>
            <w:tcW w:w="709" w:type="dxa"/>
            <w:vAlign w:val="center"/>
          </w:tcPr>
          <w:p w:rsidR="0030736E" w:rsidRPr="00525654" w:rsidRDefault="0030736E" w:rsidP="00A9475C">
            <w:pPr>
              <w:jc w:val="center"/>
              <w:rPr>
                <w:sz w:val="18"/>
                <w:szCs w:val="18"/>
                <w:lang w:val="hy-AM"/>
              </w:rPr>
            </w:pPr>
            <w:r w:rsidRPr="00525654">
              <w:rPr>
                <w:sz w:val="18"/>
                <w:szCs w:val="18"/>
                <w:lang w:val="hy-AM"/>
              </w:rPr>
              <w:t>240000</w:t>
            </w:r>
          </w:p>
        </w:tc>
        <w:tc>
          <w:tcPr>
            <w:tcW w:w="1158" w:type="dxa"/>
          </w:tcPr>
          <w:p w:rsidR="0030736E" w:rsidRPr="00B138F3" w:rsidRDefault="0030736E" w:rsidP="00B46D58">
            <w:pPr>
              <w:widowControl w:val="0"/>
              <w:jc w:val="center"/>
              <w:rPr>
                <w:rFonts w:ascii="GHEA Grapalat" w:hAnsi="GHEA Grapalat"/>
                <w:sz w:val="16"/>
                <w:szCs w:val="16"/>
              </w:rPr>
            </w:pPr>
          </w:p>
        </w:tc>
        <w:tc>
          <w:tcPr>
            <w:tcW w:w="947" w:type="dxa"/>
            <w:vAlign w:val="center"/>
          </w:tcPr>
          <w:p w:rsidR="0030736E" w:rsidRDefault="0030736E">
            <w:pPr>
              <w:jc w:val="center"/>
              <w:rPr>
                <w:rFonts w:ascii="Sylfaen" w:hAnsi="Sylfaen" w:cs="Calibri"/>
                <w:i/>
                <w:iCs/>
                <w:color w:val="000000"/>
                <w:sz w:val="22"/>
                <w:szCs w:val="22"/>
              </w:rPr>
            </w:pPr>
            <w:r>
              <w:rPr>
                <w:rFonts w:ascii="Sylfaen" w:hAnsi="Sylfaen" w:cs="Calibri"/>
                <w:i/>
                <w:iCs/>
                <w:color w:val="000000"/>
                <w:sz w:val="22"/>
                <w:szCs w:val="22"/>
              </w:rPr>
              <w:t>договор входит в силу со дня подписания до 25.12.2023г</w:t>
            </w:r>
          </w:p>
        </w:tc>
      </w:tr>
      <w:tr w:rsidR="0030736E" w:rsidRPr="00B138F3" w:rsidTr="0023080D">
        <w:trPr>
          <w:jc w:val="center"/>
        </w:trPr>
        <w:tc>
          <w:tcPr>
            <w:tcW w:w="1242" w:type="dxa"/>
            <w:vAlign w:val="center"/>
          </w:tcPr>
          <w:p w:rsidR="0030736E" w:rsidRPr="009D5B09" w:rsidRDefault="0030736E" w:rsidP="00A9475C">
            <w:pPr>
              <w:jc w:val="center"/>
              <w:rPr>
                <w:rFonts w:ascii="GHEA Grapalat" w:hAnsi="GHEA Grapalat" w:cs="Arial"/>
                <w:b/>
                <w:color w:val="000000"/>
                <w:sz w:val="18"/>
                <w:szCs w:val="18"/>
                <w:lang w:val="hy-AM"/>
              </w:rPr>
            </w:pPr>
            <w:r>
              <w:rPr>
                <w:rFonts w:ascii="GHEA Grapalat" w:hAnsi="GHEA Grapalat" w:cs="Arial"/>
                <w:b/>
                <w:color w:val="000000"/>
                <w:sz w:val="18"/>
                <w:szCs w:val="18"/>
                <w:lang w:val="hy-AM"/>
              </w:rPr>
              <w:t>12</w:t>
            </w:r>
          </w:p>
        </w:tc>
        <w:tc>
          <w:tcPr>
            <w:tcW w:w="2715" w:type="dxa"/>
            <w:vAlign w:val="center"/>
          </w:tcPr>
          <w:p w:rsidR="0030736E" w:rsidRPr="00525654" w:rsidRDefault="0030736E" w:rsidP="00A9475C">
            <w:pPr>
              <w:jc w:val="center"/>
              <w:rPr>
                <w:rFonts w:ascii="Sylfaen" w:hAnsi="Sylfaen"/>
                <w:sz w:val="18"/>
                <w:szCs w:val="18"/>
                <w:lang w:val="hy-AM"/>
              </w:rPr>
            </w:pPr>
            <w:r w:rsidRPr="00525654">
              <w:rPr>
                <w:rFonts w:ascii="Sylfaen" w:hAnsi="Sylfaen"/>
                <w:sz w:val="18"/>
                <w:szCs w:val="18"/>
                <w:lang w:val="hy-AM"/>
              </w:rPr>
              <w:t>09211100</w:t>
            </w:r>
          </w:p>
        </w:tc>
        <w:tc>
          <w:tcPr>
            <w:tcW w:w="1559" w:type="dxa"/>
            <w:vAlign w:val="center"/>
          </w:tcPr>
          <w:p w:rsidR="0030736E" w:rsidRDefault="0030736E">
            <w:pPr>
              <w:jc w:val="center"/>
              <w:rPr>
                <w:rFonts w:ascii="Sylfaen" w:hAnsi="Sylfaen" w:cs="Calibri"/>
                <w:color w:val="000000"/>
                <w:sz w:val="22"/>
                <w:szCs w:val="22"/>
              </w:rPr>
            </w:pPr>
            <w:r>
              <w:rPr>
                <w:rFonts w:ascii="Sylfaen" w:hAnsi="Sylfaen" w:cs="Calibri"/>
                <w:color w:val="000000"/>
                <w:sz w:val="22"/>
                <w:szCs w:val="22"/>
              </w:rPr>
              <w:t>Моющее средство для стекол</w:t>
            </w:r>
          </w:p>
        </w:tc>
        <w:tc>
          <w:tcPr>
            <w:tcW w:w="1925" w:type="dxa"/>
            <w:vAlign w:val="center"/>
          </w:tcPr>
          <w:p w:rsidR="0030736E" w:rsidRDefault="0030736E">
            <w:pPr>
              <w:rPr>
                <w:rFonts w:ascii="Sylfaen" w:hAnsi="Sylfaen" w:cs="Calibri"/>
                <w:i/>
                <w:iCs/>
                <w:color w:val="000000"/>
                <w:sz w:val="22"/>
                <w:szCs w:val="22"/>
              </w:rPr>
            </w:pPr>
            <w:r>
              <w:rPr>
                <w:rFonts w:ascii="Sylfaen" w:hAnsi="Sylfaen" w:cs="Calibri"/>
                <w:i/>
                <w:iCs/>
                <w:color w:val="000000"/>
                <w:sz w:val="22"/>
                <w:szCs w:val="22"/>
              </w:rPr>
              <w:t xml:space="preserve">моющее средство для стекол предусмотренное для работы спец. Техники. Заводская продукция прежде неиспользованная, 1-ого класса </w:t>
            </w:r>
            <w:r>
              <w:rPr>
                <w:rFonts w:ascii="Sylfaen" w:hAnsi="Sylfaen" w:cs="Calibri"/>
                <w:i/>
                <w:iCs/>
                <w:color w:val="000000"/>
                <w:sz w:val="22"/>
                <w:szCs w:val="22"/>
              </w:rPr>
              <w:lastRenderedPageBreak/>
              <w:t>или эквивалентная. .</w:t>
            </w:r>
          </w:p>
        </w:tc>
        <w:tc>
          <w:tcPr>
            <w:tcW w:w="1467" w:type="dxa"/>
          </w:tcPr>
          <w:p w:rsidR="0030736E" w:rsidRPr="00B138F3" w:rsidRDefault="0030736E" w:rsidP="00B46D58">
            <w:pPr>
              <w:widowControl w:val="0"/>
              <w:jc w:val="center"/>
              <w:rPr>
                <w:rFonts w:ascii="GHEA Grapalat" w:hAnsi="GHEA Grapalat"/>
                <w:sz w:val="16"/>
                <w:szCs w:val="16"/>
              </w:rPr>
            </w:pPr>
          </w:p>
        </w:tc>
        <w:tc>
          <w:tcPr>
            <w:tcW w:w="1085"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լ</w:t>
            </w:r>
          </w:p>
        </w:tc>
        <w:tc>
          <w:tcPr>
            <w:tcW w:w="1559"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100</w:t>
            </w:r>
          </w:p>
        </w:tc>
        <w:tc>
          <w:tcPr>
            <w:tcW w:w="1984" w:type="dxa"/>
            <w:gridSpan w:val="2"/>
            <w:vAlign w:val="center"/>
          </w:tcPr>
          <w:p w:rsidR="0030736E" w:rsidRPr="00525654" w:rsidRDefault="0030736E" w:rsidP="00A9475C">
            <w:pPr>
              <w:jc w:val="center"/>
              <w:rPr>
                <w:sz w:val="18"/>
                <w:szCs w:val="18"/>
                <w:lang w:val="hy-AM"/>
              </w:rPr>
            </w:pPr>
            <w:r w:rsidRPr="00525654">
              <w:rPr>
                <w:sz w:val="18"/>
                <w:szCs w:val="18"/>
                <w:lang w:val="hy-AM"/>
              </w:rPr>
              <w:t>350</w:t>
            </w:r>
          </w:p>
        </w:tc>
        <w:tc>
          <w:tcPr>
            <w:tcW w:w="709" w:type="dxa"/>
            <w:vAlign w:val="center"/>
          </w:tcPr>
          <w:p w:rsidR="0030736E" w:rsidRPr="00525654" w:rsidRDefault="0030736E" w:rsidP="00A9475C">
            <w:pPr>
              <w:jc w:val="center"/>
              <w:rPr>
                <w:sz w:val="18"/>
                <w:szCs w:val="18"/>
                <w:lang w:val="hy-AM"/>
              </w:rPr>
            </w:pPr>
            <w:r w:rsidRPr="00525654">
              <w:rPr>
                <w:sz w:val="18"/>
                <w:szCs w:val="18"/>
                <w:lang w:val="hy-AM"/>
              </w:rPr>
              <w:t>35000</w:t>
            </w:r>
          </w:p>
        </w:tc>
        <w:tc>
          <w:tcPr>
            <w:tcW w:w="1158" w:type="dxa"/>
          </w:tcPr>
          <w:p w:rsidR="0030736E" w:rsidRPr="00B138F3" w:rsidRDefault="0030736E" w:rsidP="00B46D58">
            <w:pPr>
              <w:widowControl w:val="0"/>
              <w:jc w:val="center"/>
              <w:rPr>
                <w:rFonts w:ascii="GHEA Grapalat" w:hAnsi="GHEA Grapalat"/>
                <w:sz w:val="16"/>
                <w:szCs w:val="16"/>
              </w:rPr>
            </w:pPr>
          </w:p>
        </w:tc>
        <w:tc>
          <w:tcPr>
            <w:tcW w:w="947" w:type="dxa"/>
            <w:vAlign w:val="center"/>
          </w:tcPr>
          <w:p w:rsidR="0030736E" w:rsidRDefault="0030736E">
            <w:pPr>
              <w:jc w:val="center"/>
              <w:rPr>
                <w:rFonts w:ascii="Sylfaen" w:hAnsi="Sylfaen" w:cs="Calibri"/>
                <w:i/>
                <w:iCs/>
                <w:color w:val="000000"/>
                <w:sz w:val="22"/>
                <w:szCs w:val="22"/>
              </w:rPr>
            </w:pPr>
            <w:r>
              <w:rPr>
                <w:rFonts w:ascii="Sylfaen" w:hAnsi="Sylfaen" w:cs="Calibri"/>
                <w:i/>
                <w:iCs/>
                <w:color w:val="000000"/>
                <w:sz w:val="22"/>
                <w:szCs w:val="22"/>
              </w:rPr>
              <w:t>договор входит в силу со дня подписания до 25.12.2023г</w:t>
            </w:r>
          </w:p>
        </w:tc>
      </w:tr>
      <w:tr w:rsidR="0030736E" w:rsidRPr="00B138F3" w:rsidTr="0023080D">
        <w:trPr>
          <w:jc w:val="center"/>
        </w:trPr>
        <w:tc>
          <w:tcPr>
            <w:tcW w:w="1242" w:type="dxa"/>
            <w:vAlign w:val="center"/>
          </w:tcPr>
          <w:p w:rsidR="0030736E" w:rsidRPr="009D5B09" w:rsidRDefault="0030736E" w:rsidP="00A9475C">
            <w:pPr>
              <w:jc w:val="center"/>
              <w:rPr>
                <w:rFonts w:ascii="GHEA Grapalat" w:hAnsi="GHEA Grapalat" w:cs="Arial"/>
                <w:b/>
                <w:color w:val="000000"/>
                <w:sz w:val="18"/>
                <w:szCs w:val="18"/>
                <w:lang w:val="hy-AM"/>
              </w:rPr>
            </w:pPr>
            <w:r>
              <w:rPr>
                <w:rFonts w:ascii="GHEA Grapalat" w:hAnsi="GHEA Grapalat" w:cs="Arial"/>
                <w:b/>
                <w:color w:val="000000"/>
                <w:sz w:val="18"/>
                <w:szCs w:val="18"/>
                <w:lang w:val="hy-AM"/>
              </w:rPr>
              <w:lastRenderedPageBreak/>
              <w:t>13</w:t>
            </w:r>
          </w:p>
        </w:tc>
        <w:tc>
          <w:tcPr>
            <w:tcW w:w="2715" w:type="dxa"/>
            <w:vAlign w:val="center"/>
          </w:tcPr>
          <w:p w:rsidR="0030736E" w:rsidRPr="00525654" w:rsidRDefault="0030736E" w:rsidP="00A9475C">
            <w:pPr>
              <w:jc w:val="center"/>
              <w:rPr>
                <w:rFonts w:ascii="Sylfaen" w:hAnsi="Sylfaen"/>
                <w:sz w:val="18"/>
                <w:szCs w:val="18"/>
                <w:lang w:val="hy-AM"/>
              </w:rPr>
            </w:pPr>
            <w:r w:rsidRPr="00525654">
              <w:rPr>
                <w:rFonts w:ascii="Sylfaen" w:hAnsi="Sylfaen"/>
                <w:sz w:val="18"/>
                <w:szCs w:val="18"/>
                <w:lang w:val="hy-AM"/>
              </w:rPr>
              <w:t>09211100</w:t>
            </w:r>
          </w:p>
        </w:tc>
        <w:tc>
          <w:tcPr>
            <w:tcW w:w="1559" w:type="dxa"/>
            <w:vAlign w:val="center"/>
          </w:tcPr>
          <w:p w:rsidR="0030736E" w:rsidRDefault="0030736E">
            <w:pPr>
              <w:jc w:val="center"/>
              <w:rPr>
                <w:rFonts w:ascii="Sylfaen" w:hAnsi="Sylfaen" w:cs="Calibri"/>
                <w:color w:val="000000"/>
                <w:sz w:val="22"/>
                <w:szCs w:val="22"/>
              </w:rPr>
            </w:pPr>
            <w:r>
              <w:rPr>
                <w:rFonts w:ascii="Sylfaen" w:hAnsi="Sylfaen" w:cs="Calibri"/>
                <w:color w:val="000000"/>
                <w:sz w:val="22"/>
                <w:szCs w:val="22"/>
              </w:rPr>
              <w:t>МаслоTAD 17</w:t>
            </w:r>
          </w:p>
        </w:tc>
        <w:tc>
          <w:tcPr>
            <w:tcW w:w="1925" w:type="dxa"/>
            <w:vAlign w:val="center"/>
          </w:tcPr>
          <w:p w:rsidR="0030736E" w:rsidRDefault="0030736E">
            <w:pPr>
              <w:rPr>
                <w:rFonts w:ascii="Sylfaen" w:hAnsi="Sylfaen" w:cs="Calibri"/>
                <w:i/>
                <w:iCs/>
                <w:color w:val="000000"/>
                <w:sz w:val="22"/>
                <w:szCs w:val="22"/>
              </w:rPr>
            </w:pPr>
            <w:r>
              <w:rPr>
                <w:rFonts w:ascii="Sylfaen" w:hAnsi="Sylfaen" w:cs="Calibri"/>
                <w:i/>
                <w:iCs/>
                <w:color w:val="000000"/>
                <w:sz w:val="22"/>
                <w:szCs w:val="22"/>
              </w:rPr>
              <w:t>Mасло TAD 17 предусмотренное для работы спец. Техники. Заводская продукция прежде неиспользованная, 1-ого класса или эквивалентная. .</w:t>
            </w:r>
          </w:p>
        </w:tc>
        <w:tc>
          <w:tcPr>
            <w:tcW w:w="1467" w:type="dxa"/>
          </w:tcPr>
          <w:p w:rsidR="0030736E" w:rsidRPr="00B138F3" w:rsidRDefault="0030736E" w:rsidP="00B46D58">
            <w:pPr>
              <w:widowControl w:val="0"/>
              <w:jc w:val="center"/>
              <w:rPr>
                <w:rFonts w:ascii="GHEA Grapalat" w:hAnsi="GHEA Grapalat"/>
                <w:sz w:val="16"/>
                <w:szCs w:val="16"/>
              </w:rPr>
            </w:pPr>
          </w:p>
        </w:tc>
        <w:tc>
          <w:tcPr>
            <w:tcW w:w="1085"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լ</w:t>
            </w:r>
          </w:p>
        </w:tc>
        <w:tc>
          <w:tcPr>
            <w:tcW w:w="1559" w:type="dxa"/>
            <w:vAlign w:val="center"/>
          </w:tcPr>
          <w:p w:rsidR="0030736E" w:rsidRPr="00525654" w:rsidRDefault="0030736E" w:rsidP="00A9475C">
            <w:pPr>
              <w:jc w:val="center"/>
              <w:rPr>
                <w:rFonts w:ascii="Sylfaen" w:hAnsi="Sylfaen" w:cs="Calibri"/>
                <w:color w:val="000000"/>
                <w:sz w:val="18"/>
                <w:szCs w:val="18"/>
                <w:lang w:val="hy-AM"/>
              </w:rPr>
            </w:pPr>
            <w:r w:rsidRPr="00525654">
              <w:rPr>
                <w:rFonts w:ascii="Sylfaen" w:hAnsi="Sylfaen" w:cs="Calibri"/>
                <w:color w:val="000000"/>
                <w:sz w:val="18"/>
                <w:szCs w:val="18"/>
                <w:lang w:val="hy-AM"/>
              </w:rPr>
              <w:t>50</w:t>
            </w:r>
          </w:p>
        </w:tc>
        <w:tc>
          <w:tcPr>
            <w:tcW w:w="1984" w:type="dxa"/>
            <w:gridSpan w:val="2"/>
            <w:vAlign w:val="center"/>
          </w:tcPr>
          <w:p w:rsidR="0030736E" w:rsidRPr="00525654" w:rsidRDefault="0030736E" w:rsidP="00A9475C">
            <w:pPr>
              <w:jc w:val="center"/>
              <w:rPr>
                <w:rFonts w:ascii="Sylfaen" w:hAnsi="Sylfaen"/>
                <w:color w:val="000000"/>
                <w:sz w:val="18"/>
                <w:szCs w:val="18"/>
                <w:lang w:val="hy-AM"/>
              </w:rPr>
            </w:pPr>
            <w:r w:rsidRPr="00525654">
              <w:rPr>
                <w:rFonts w:ascii="Sylfaen" w:hAnsi="Sylfaen"/>
                <w:color w:val="000000"/>
                <w:sz w:val="18"/>
                <w:szCs w:val="18"/>
                <w:lang w:val="hy-AM"/>
              </w:rPr>
              <w:t>2000</w:t>
            </w:r>
          </w:p>
        </w:tc>
        <w:tc>
          <w:tcPr>
            <w:tcW w:w="709" w:type="dxa"/>
            <w:vAlign w:val="center"/>
          </w:tcPr>
          <w:p w:rsidR="0030736E" w:rsidRPr="00525654" w:rsidRDefault="0030736E" w:rsidP="00A9475C">
            <w:pPr>
              <w:jc w:val="center"/>
              <w:rPr>
                <w:rFonts w:ascii="Sylfaen" w:hAnsi="Sylfaen"/>
                <w:color w:val="000000"/>
                <w:sz w:val="18"/>
                <w:szCs w:val="18"/>
                <w:lang w:val="hy-AM"/>
              </w:rPr>
            </w:pPr>
            <w:r w:rsidRPr="00525654">
              <w:rPr>
                <w:rFonts w:ascii="Sylfaen" w:hAnsi="Sylfaen"/>
                <w:color w:val="000000"/>
                <w:sz w:val="18"/>
                <w:szCs w:val="18"/>
                <w:lang w:val="hy-AM"/>
              </w:rPr>
              <w:t>100000</w:t>
            </w:r>
          </w:p>
        </w:tc>
        <w:tc>
          <w:tcPr>
            <w:tcW w:w="1158" w:type="dxa"/>
          </w:tcPr>
          <w:p w:rsidR="0030736E" w:rsidRPr="00B138F3" w:rsidRDefault="0030736E" w:rsidP="00B46D58">
            <w:pPr>
              <w:widowControl w:val="0"/>
              <w:jc w:val="center"/>
              <w:rPr>
                <w:rFonts w:ascii="GHEA Grapalat" w:hAnsi="GHEA Grapalat"/>
                <w:sz w:val="16"/>
                <w:szCs w:val="16"/>
              </w:rPr>
            </w:pPr>
          </w:p>
        </w:tc>
        <w:tc>
          <w:tcPr>
            <w:tcW w:w="947" w:type="dxa"/>
            <w:vAlign w:val="center"/>
          </w:tcPr>
          <w:p w:rsidR="0030736E" w:rsidRDefault="0030736E">
            <w:pPr>
              <w:jc w:val="center"/>
              <w:rPr>
                <w:rFonts w:ascii="Sylfaen" w:hAnsi="Sylfaen" w:cs="Calibri"/>
                <w:i/>
                <w:iCs/>
                <w:color w:val="000000"/>
                <w:sz w:val="22"/>
                <w:szCs w:val="22"/>
              </w:rPr>
            </w:pPr>
            <w:r>
              <w:rPr>
                <w:rFonts w:ascii="Sylfaen" w:hAnsi="Sylfaen" w:cs="Calibri"/>
                <w:i/>
                <w:iCs/>
                <w:color w:val="000000"/>
                <w:sz w:val="22"/>
                <w:szCs w:val="22"/>
              </w:rPr>
              <w:t>договор входит в силу со дня подписания до 25.12.2023г</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34"/>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E67FD5">
        <w:trPr>
          <w:trHeight w:val="305"/>
          <w:jc w:val="center"/>
        </w:trPr>
        <w:tc>
          <w:tcPr>
            <w:tcW w:w="15903"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E67FD5">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35"/>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rsidTr="00AB4EAB">
        <w:trPr>
          <w:trHeight w:val="404"/>
          <w:jc w:val="center"/>
        </w:trPr>
        <w:tc>
          <w:tcPr>
            <w:tcW w:w="1724" w:type="dxa"/>
          </w:tcPr>
          <w:p w:rsidR="00071D1C" w:rsidRPr="0030736E" w:rsidRDefault="0030736E" w:rsidP="00B46D58">
            <w:pPr>
              <w:widowControl w:val="0"/>
              <w:jc w:val="center"/>
              <w:rPr>
                <w:rFonts w:ascii="GHEA Grapalat" w:hAnsi="GHEA Grapalat"/>
                <w:sz w:val="16"/>
                <w:szCs w:val="16"/>
                <w:lang w:val="hy-AM"/>
              </w:rPr>
            </w:pPr>
            <w:r>
              <w:rPr>
                <w:rFonts w:ascii="GHEA Grapalat" w:hAnsi="GHEA Grapalat"/>
                <w:sz w:val="16"/>
                <w:szCs w:val="16"/>
                <w:lang w:val="hy-AM"/>
              </w:rPr>
              <w:t>1-13</w:t>
            </w:r>
            <w:bookmarkStart w:id="13" w:name="_GoBack"/>
            <w:bookmarkEnd w:id="13"/>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071D1C" w:rsidRPr="00B138F3" w:rsidRDefault="0030736E" w:rsidP="00B46D58">
            <w:pPr>
              <w:widowControl w:val="0"/>
              <w:jc w:val="center"/>
              <w:rPr>
                <w:rFonts w:ascii="GHEA Grapalat" w:hAnsi="GHEA Grapalat"/>
                <w:b/>
                <w:sz w:val="16"/>
                <w:szCs w:val="16"/>
              </w:rPr>
            </w:pPr>
            <w:r>
              <w:rPr>
                <w:rFonts w:ascii="GHEA Grapalat" w:hAnsi="GHEA Grapalat"/>
                <w:sz w:val="16"/>
                <w:szCs w:val="16"/>
                <w:lang w:val="hy-AM"/>
              </w:rPr>
              <w:t>100</w:t>
            </w:r>
            <w:r w:rsidR="00071D1C" w:rsidRPr="00B138F3">
              <w:rPr>
                <w:rFonts w:ascii="GHEA Grapalat" w:hAnsi="GHEA Grapalat"/>
                <w:sz w:val="16"/>
                <w:szCs w:val="16"/>
              </w:rPr>
              <w:t>%</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C66" w:rsidRDefault="00B70C66">
      <w:r>
        <w:separator/>
      </w:r>
    </w:p>
  </w:endnote>
  <w:endnote w:type="continuationSeparator" w:id="0">
    <w:p w:rsidR="00B70C66" w:rsidRDefault="00B70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6D2CDF" w:rsidRPr="00C861E9" w:rsidRDefault="006D2C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0736E">
          <w:rPr>
            <w:rFonts w:ascii="GHEA Grapalat" w:hAnsi="GHEA Grapalat"/>
            <w:noProof/>
            <w:sz w:val="24"/>
            <w:szCs w:val="24"/>
          </w:rPr>
          <w:t>105</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C66" w:rsidRDefault="00B70C66">
      <w:r>
        <w:separator/>
      </w:r>
    </w:p>
  </w:footnote>
  <w:footnote w:type="continuationSeparator" w:id="0">
    <w:p w:rsidR="00B70C66" w:rsidRDefault="00B70C66">
      <w:r>
        <w:continuationSeparator/>
      </w:r>
    </w:p>
  </w:footnote>
  <w:footnote w:id="1">
    <w:p w:rsidR="00717AD3" w:rsidRPr="00DB4FE3" w:rsidRDefault="006D2CDF" w:rsidP="00717AD3">
      <w:pPr>
        <w:widowControl w:val="0"/>
        <w:ind w:hanging="567"/>
        <w:jc w:val="both"/>
        <w:rPr>
          <w:rFonts w:ascii="GHEA Grapalat" w:hAnsi="GHEA Grapalat"/>
          <w:i/>
          <w:sz w:val="20"/>
          <w:szCs w:val="20"/>
        </w:rPr>
      </w:pPr>
      <w:r w:rsidRPr="00541313">
        <w:rPr>
          <w:rFonts w:ascii="GHEA Grapalat" w:hAnsi="GHEA Grapalat"/>
          <w:i/>
          <w:sz w:val="20"/>
          <w:szCs w:val="20"/>
        </w:rPr>
        <w:t xml:space="preserve">       </w:t>
      </w:r>
    </w:p>
    <w:p w:rsidR="006D2CDF" w:rsidRPr="008842CE" w:rsidRDefault="006D2CDF" w:rsidP="008842CE">
      <w:pPr>
        <w:pStyle w:val="FootnoteText"/>
        <w:widowControl w:val="0"/>
        <w:jc w:val="both"/>
        <w:rPr>
          <w:rFonts w:ascii="GHEA Grapalat" w:hAnsi="GHEA Grapalat"/>
          <w:lang w:val="af-ZA"/>
        </w:rPr>
      </w:pPr>
    </w:p>
  </w:footnote>
  <w:footnote w:id="2">
    <w:p w:rsidR="006D2CDF" w:rsidRPr="00CD6B60" w:rsidRDefault="006D2CDF"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6D2CDF" w:rsidRPr="00CD6B60" w:rsidRDefault="006D2CDF"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6D2CDF" w:rsidRPr="00CA2B01" w:rsidRDefault="006D2CDF"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6D2CDF" w:rsidRPr="00CA2B01" w:rsidRDefault="006D2C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6D2CDF" w:rsidRPr="00CA2B01" w:rsidRDefault="006D2C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rsidR="006D2CDF" w:rsidRPr="0034222E" w:rsidDel="00932115" w:rsidRDefault="006D2CDF"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5">
    <w:p w:rsidR="006D2CDF" w:rsidRPr="00D3436F" w:rsidRDefault="006D2CDF"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6D2CDF" w:rsidRPr="000811C1" w:rsidRDefault="006D2CDF">
      <w:pPr>
        <w:pStyle w:val="FootnoteText"/>
        <w:rPr>
          <w:rFonts w:asciiTheme="minorHAnsi" w:hAnsiTheme="minorHAnsi"/>
        </w:rPr>
      </w:pPr>
    </w:p>
  </w:footnote>
  <w:footnote w:id="6">
    <w:p w:rsidR="006D2CDF" w:rsidRDefault="006D2CDF" w:rsidP="00AA4D5E">
      <w:pPr>
        <w:pStyle w:val="FootnoteText"/>
        <w:jc w:val="both"/>
        <w:rPr>
          <w:ins w:id="3" w:author="Vardan" w:date="2022-10-29T23:53:00Z"/>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1649C8" w:rsidRDefault="001649C8" w:rsidP="00AA4D5E">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r w:rsidR="00FD55EB" w:rsidRPr="00AA4D5E">
        <w:rPr>
          <w:rFonts w:ascii="GHEA Grapalat" w:hAnsi="GHEA Grapalat"/>
          <w:i/>
        </w:rPr>
        <w:t>.</w:t>
      </w:r>
    </w:p>
    <w:p w:rsidR="00FD55EB" w:rsidRPr="00EE76ED" w:rsidRDefault="00FD55EB" w:rsidP="00AA4D5E">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002F0DCF" w:rsidRPr="002F0DCF">
        <w:rPr>
          <w:rFonts w:ascii="GHEA Grapalat" w:hAnsi="GHEA Grapalat"/>
          <w:i/>
          <w:sz w:val="18"/>
          <w:szCs w:val="18"/>
          <w:vertAlign w:val="superscript"/>
        </w:rPr>
        <w:t xml:space="preserve"> </w:t>
      </w:r>
      <w:r w:rsidR="002F0DCF" w:rsidRPr="002F0DCF">
        <w:rPr>
          <w:rFonts w:ascii="GHEA Grapalat" w:hAnsi="GHEA Grapalat"/>
          <w:i/>
        </w:rPr>
        <w:t xml:space="preserve">Если процедура организуется на основании пункта 2 части 6 статьи 15 Закона </w:t>
      </w:r>
      <w:r w:rsidR="00A54850" w:rsidRPr="00AA4D5E">
        <w:rPr>
          <w:rFonts w:ascii="GHEA Grapalat" w:hAnsi="GHEA Grapalat"/>
          <w:i/>
        </w:rPr>
        <w:t>"</w:t>
      </w:r>
      <w:r w:rsidR="002F0DCF" w:rsidRPr="002F0DCF">
        <w:rPr>
          <w:rFonts w:ascii="GHEA Grapalat" w:hAnsi="GHEA Grapalat"/>
          <w:i/>
        </w:rPr>
        <w:t xml:space="preserve">О закупках </w:t>
      </w:r>
      <w:r w:rsidR="00A54850" w:rsidRPr="00AA4D5E">
        <w:rPr>
          <w:rFonts w:ascii="GHEA Grapalat" w:hAnsi="GHEA Grapalat"/>
          <w:i/>
        </w:rPr>
        <w:t>"</w:t>
      </w:r>
      <w:r w:rsidR="002F0DCF"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00EE76ED" w:rsidRPr="00AA4D5E">
        <w:rPr>
          <w:rFonts w:ascii="GHEA Grapalat" w:hAnsi="GHEA Grapalat"/>
          <w:i/>
        </w:rPr>
        <w:t>"</w:t>
      </w:r>
      <w:r w:rsidR="002F0DCF" w:rsidRPr="002F0DCF">
        <w:rPr>
          <w:rFonts w:ascii="GHEA Grapalat" w:hAnsi="GHEA Grapalat"/>
          <w:i/>
        </w:rPr>
        <w:t>90 (девяноста) рабочих дней</w:t>
      </w:r>
      <w:r w:rsidR="00EE76ED" w:rsidRPr="00AA4D5E">
        <w:rPr>
          <w:rFonts w:ascii="GHEA Grapalat" w:hAnsi="GHEA Grapalat"/>
          <w:i/>
        </w:rPr>
        <w:t>"</w:t>
      </w:r>
      <w:r w:rsidR="002F0DCF" w:rsidRPr="002F0DCF">
        <w:rPr>
          <w:rFonts w:ascii="GHEA Grapalat" w:hAnsi="GHEA Grapalat"/>
          <w:i/>
        </w:rPr>
        <w:t xml:space="preserve"> заменяются на слова </w:t>
      </w:r>
      <w:r w:rsidR="00EE76ED" w:rsidRPr="00AA4D5E">
        <w:rPr>
          <w:rFonts w:ascii="GHEA Grapalat" w:hAnsi="GHEA Grapalat"/>
          <w:i/>
        </w:rPr>
        <w:t>"</w:t>
      </w:r>
      <w:r w:rsidR="002F0DCF" w:rsidRPr="002F0DCF">
        <w:rPr>
          <w:rFonts w:ascii="GHEA Grapalat" w:hAnsi="GHEA Grapalat"/>
          <w:i/>
        </w:rPr>
        <w:t>120 (сто двадцати) рабочих дней</w:t>
      </w:r>
      <w:r w:rsidR="00EE76ED" w:rsidRPr="00AA4D5E">
        <w:rPr>
          <w:rFonts w:ascii="GHEA Grapalat" w:hAnsi="GHEA Grapalat"/>
          <w:i/>
        </w:rPr>
        <w:t>".</w:t>
      </w:r>
    </w:p>
    <w:p w:rsidR="001649C8" w:rsidRPr="002C2499" w:rsidRDefault="001649C8" w:rsidP="00AA4D5E">
      <w:pPr>
        <w:pStyle w:val="FootnoteText"/>
        <w:jc w:val="both"/>
      </w:pPr>
    </w:p>
    <w:p w:rsidR="006D2CDF" w:rsidRPr="000811C1" w:rsidRDefault="006D2CDF">
      <w:pPr>
        <w:pStyle w:val="FootnoteText"/>
        <w:rPr>
          <w:rFonts w:asciiTheme="minorHAnsi" w:hAnsiTheme="minorHAnsi"/>
        </w:rPr>
      </w:pPr>
    </w:p>
  </w:footnote>
  <w:footnote w:id="7">
    <w:p w:rsidR="006D2CDF" w:rsidRPr="00FE2AA4" w:rsidRDefault="006D2CDF">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8">
    <w:p w:rsidR="006D2CDF" w:rsidRPr="008842CE" w:rsidRDefault="006D2CDF"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6D2CDF" w:rsidRPr="000811C1" w:rsidRDefault="006D2CDF">
      <w:pPr>
        <w:pStyle w:val="FootnoteText"/>
        <w:rPr>
          <w:lang w:val="af-ZA"/>
        </w:rPr>
      </w:pPr>
    </w:p>
  </w:footnote>
  <w:footnote w:id="9">
    <w:p w:rsidR="006D2CDF" w:rsidRDefault="006D2CDF" w:rsidP="00636142">
      <w:pPr>
        <w:pStyle w:val="FootnoteText"/>
        <w:jc w:val="both"/>
        <w:rPr>
          <w:rFonts w:ascii="GHEA Grapalat" w:hAnsi="GHEA Grapalat"/>
          <w:i/>
          <w:lang w:val="hy-AM"/>
        </w:rPr>
      </w:pPr>
    </w:p>
    <w:p w:rsidR="006D2CDF" w:rsidRPr="002227A9" w:rsidRDefault="006D2CDF"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6D2CDF" w:rsidRPr="00636142" w:rsidRDefault="006D2CDF"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6D2CDF" w:rsidRPr="0092041F" w:rsidRDefault="006D2CDF"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6D2CDF" w:rsidRPr="0092041F" w:rsidRDefault="006D2CDF" w:rsidP="00C67FAB">
      <w:pPr>
        <w:pStyle w:val="FootnoteText"/>
        <w:jc w:val="both"/>
        <w:rPr>
          <w:rFonts w:ascii="GHEA Grapalat" w:hAnsi="GHEA Grapalat"/>
          <w:i/>
        </w:rPr>
      </w:pPr>
    </w:p>
  </w:footnote>
  <w:footnote w:id="10">
    <w:p w:rsidR="006D2CDF" w:rsidRPr="004A4643" w:rsidRDefault="006D2CDF"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rsidR="006D2CDF" w:rsidRPr="008E4439" w:rsidRDefault="006D2CDF"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6D2CDF" w:rsidRPr="000811C1" w:rsidRDefault="006D2CDF" w:rsidP="0027573B">
      <w:pPr>
        <w:pStyle w:val="FootnoteText"/>
        <w:rPr>
          <w:rFonts w:ascii="Sylfaen" w:hAnsi="Sylfaen"/>
          <w:sz w:val="18"/>
          <w:szCs w:val="18"/>
        </w:rPr>
      </w:pPr>
    </w:p>
  </w:footnote>
  <w:footnote w:id="12">
    <w:p w:rsidR="006D2CDF" w:rsidRPr="00A31673" w:rsidRDefault="006D2CD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6D2CDF" w:rsidRPr="00DE7706" w:rsidRDefault="006D2CDF">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6D2CDF" w:rsidRPr="008416BA" w:rsidRDefault="006D2CDF"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6D2CDF" w:rsidRDefault="006D2CDF" w:rsidP="006B3E56">
      <w:pPr>
        <w:jc w:val="both"/>
      </w:pP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6D2CDF" w:rsidRDefault="006D2CDF" w:rsidP="00637230">
      <w:pPr>
        <w:jc w:val="both"/>
        <w:rPr>
          <w:rFonts w:asciiTheme="minorHAnsi" w:hAnsiTheme="minorHAnsi"/>
          <w:lang w:val="af-ZA"/>
        </w:rPr>
      </w:pPr>
    </w:p>
  </w:footnote>
  <w:footnote w:id="15">
    <w:p w:rsidR="006D2CDF" w:rsidRPr="00D3436F" w:rsidRDefault="006D2CD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6D2CDF" w:rsidRPr="00D3436F" w:rsidRDefault="006D2CDF">
      <w:pPr>
        <w:pStyle w:val="FootnoteText"/>
        <w:rPr>
          <w:lang w:val="es-ES"/>
        </w:rPr>
      </w:pPr>
    </w:p>
  </w:footnote>
  <w:footnote w:id="16">
    <w:p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6D2CDF" w:rsidRPr="008842CE" w:rsidRDefault="006D2CDF" w:rsidP="003D2FE2">
      <w:pPr>
        <w:pStyle w:val="FootnoteText"/>
        <w:jc w:val="both"/>
        <w:rPr>
          <w:rFonts w:ascii="GHEA Grapalat" w:hAnsi="GHEA Grapalat"/>
        </w:rPr>
      </w:pPr>
    </w:p>
  </w:footnote>
  <w:footnote w:id="17">
    <w:p w:rsidR="006D2CDF" w:rsidRPr="008842CE" w:rsidRDefault="006D2CDF" w:rsidP="003D2FE2">
      <w:pPr>
        <w:pStyle w:val="FootnoteText"/>
        <w:jc w:val="both"/>
      </w:pPr>
    </w:p>
  </w:footnote>
  <w:footnote w:id="18">
    <w:p w:rsidR="006D2CDF" w:rsidRPr="00217344" w:rsidRDefault="006D2CDF"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6D2CDF" w:rsidRPr="008842CE" w:rsidRDefault="006D2CDF" w:rsidP="000A214C">
      <w:pPr>
        <w:pStyle w:val="FootnoteText"/>
        <w:jc w:val="both"/>
        <w:rPr>
          <w:rFonts w:ascii="GHEA Grapalat" w:hAnsi="GHEA Grapalat"/>
        </w:rPr>
      </w:pPr>
    </w:p>
  </w:footnote>
  <w:footnote w:id="20">
    <w:p w:rsidR="006D2CDF" w:rsidRPr="008842CE" w:rsidRDefault="006D2CDF" w:rsidP="000A214C">
      <w:pPr>
        <w:pStyle w:val="FootnoteText"/>
        <w:jc w:val="both"/>
      </w:pPr>
    </w:p>
  </w:footnote>
  <w:footnote w:id="21">
    <w:p w:rsidR="006D2CDF" w:rsidRPr="00217344" w:rsidRDefault="006D2CDF" w:rsidP="00A943A0">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rsidR="006D2CDF" w:rsidRPr="008842CE" w:rsidRDefault="006D2CDF"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6D2CDF" w:rsidRDefault="006D2CDF" w:rsidP="00D3436F">
      <w:pPr>
        <w:pStyle w:val="FootnoteText"/>
        <w:widowControl w:val="0"/>
        <w:jc w:val="both"/>
        <w:rPr>
          <w:ins w:id="12"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6D2CDF" w:rsidRPr="00F21C0D" w:rsidRDefault="006D2CDF" w:rsidP="00D3436F">
      <w:pPr>
        <w:pStyle w:val="FootnoteText"/>
        <w:widowControl w:val="0"/>
        <w:jc w:val="both"/>
        <w:rPr>
          <w:lang w:val="hy-AM"/>
        </w:rPr>
      </w:pPr>
    </w:p>
  </w:footnote>
  <w:footnote w:id="24">
    <w:p w:rsidR="006D2CDF" w:rsidRDefault="006D2CDF"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6D2CDF" w:rsidRDefault="006D2CDF" w:rsidP="005E52ED">
      <w:pPr>
        <w:pStyle w:val="FootnoteText"/>
        <w:widowControl w:val="0"/>
        <w:jc w:val="both"/>
        <w:rPr>
          <w:rFonts w:ascii="GHEA Grapalat" w:hAnsi="GHEA Grapalat"/>
          <w:i/>
        </w:rPr>
      </w:pPr>
    </w:p>
    <w:p w:rsidR="006D2CDF" w:rsidRDefault="006D2CDF" w:rsidP="005E52ED">
      <w:pPr>
        <w:pStyle w:val="FootnoteText"/>
        <w:widowControl w:val="0"/>
        <w:jc w:val="both"/>
        <w:rPr>
          <w:rFonts w:ascii="GHEA Grapalat" w:hAnsi="GHEA Grapalat"/>
          <w:i/>
        </w:rPr>
      </w:pPr>
    </w:p>
    <w:p w:rsidR="006D2CDF" w:rsidRPr="00EB336B" w:rsidRDefault="006D2CDF"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6D2CDF" w:rsidRPr="00D3436F" w:rsidRDefault="006D2CDF">
      <w:pPr>
        <w:pStyle w:val="FootnoteText"/>
        <w:rPr>
          <w:lang w:val="hy-AM"/>
        </w:rPr>
      </w:pPr>
    </w:p>
  </w:footnote>
  <w:footnote w:id="25">
    <w:p w:rsidR="006D2CDF" w:rsidRPr="008842CE" w:rsidRDefault="006D2CDF"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6D2CDF" w:rsidRPr="00E85250" w:rsidRDefault="006D2CDF" w:rsidP="00D90640">
      <w:pPr>
        <w:widowControl w:val="0"/>
        <w:spacing w:after="160" w:line="360" w:lineRule="auto"/>
        <w:ind w:firstLine="709"/>
        <w:jc w:val="both"/>
        <w:rPr>
          <w:rFonts w:ascii="GHEA Grapalat" w:hAnsi="GHEA Grapalat"/>
          <w:lang w:val="hy-AM"/>
        </w:rPr>
      </w:pPr>
    </w:p>
    <w:p w:rsidR="006D2CDF" w:rsidRPr="00D3436F" w:rsidRDefault="006D2CDF">
      <w:pPr>
        <w:pStyle w:val="FootnoteText"/>
        <w:rPr>
          <w:lang w:val="hy-AM"/>
        </w:rPr>
      </w:pPr>
    </w:p>
  </w:footnote>
  <w:footnote w:id="26">
    <w:p w:rsidR="006D2CDF" w:rsidRPr="00402BC3" w:rsidRDefault="006D2CDF"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6D2CDF" w:rsidRPr="00552088" w:rsidRDefault="006D2CD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D2CDF" w:rsidRPr="00D3436F" w:rsidRDefault="006D2CDF">
      <w:pPr>
        <w:pStyle w:val="FootnoteText"/>
        <w:rPr>
          <w:lang w:val="hy-AM"/>
        </w:rPr>
      </w:pPr>
    </w:p>
  </w:footnote>
  <w:footnote w:id="27">
    <w:p w:rsidR="006D2CDF" w:rsidRPr="008842CE" w:rsidRDefault="006D2CDF"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6D2CDF" w:rsidRPr="00D3436F" w:rsidRDefault="006D2CDF">
      <w:pPr>
        <w:pStyle w:val="FootnoteText"/>
        <w:rPr>
          <w:lang w:val="hy-AM"/>
        </w:rPr>
      </w:pPr>
    </w:p>
  </w:footnote>
  <w:footnote w:id="28">
    <w:p w:rsidR="006D2CDF" w:rsidRPr="00D3436F" w:rsidRDefault="006D2CD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rsidR="006D2CDF" w:rsidRPr="008842CE" w:rsidRDefault="006D2CD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D2CDF" w:rsidRPr="00D3436F" w:rsidRDefault="006D2CDF">
      <w:pPr>
        <w:pStyle w:val="FootnoteText"/>
        <w:rPr>
          <w:lang w:val="hy-AM"/>
        </w:rPr>
      </w:pPr>
    </w:p>
  </w:footnote>
  <w:footnote w:id="30">
    <w:p w:rsidR="006D2CDF" w:rsidRPr="008842CE" w:rsidRDefault="006D2CDF"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sidR="000D3BE0">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sidR="000D3BE0">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6D2CDF" w:rsidRPr="008842CE" w:rsidRDefault="006D2CDF"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6D2CDF" w:rsidRPr="00D3436F" w:rsidRDefault="006D2CDF">
      <w:pPr>
        <w:pStyle w:val="FootnoteText"/>
        <w:rPr>
          <w:lang w:val="hy-AM"/>
        </w:rPr>
      </w:pPr>
    </w:p>
  </w:footnote>
  <w:footnote w:id="31">
    <w:p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w:t>
      </w:r>
    </w:p>
  </w:footnote>
  <w:footnote w:id="32">
    <w:p w:rsidR="006D2CDF" w:rsidRPr="00E861BF" w:rsidRDefault="006D2CDF" w:rsidP="00B64ECA">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w:t>
      </w:r>
      <w:r w:rsidRPr="00E861BF">
        <w:rPr>
          <w:rFonts w:ascii="GHEA Grapalat" w:hAnsi="GHEA Grapalat"/>
          <w:i/>
        </w:rPr>
        <w:t>товара или его представителя.</w:t>
      </w:r>
    </w:p>
  </w:footnote>
  <w:footnote w:id="33">
    <w:p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в силу заключаемого между сторонами соглашения в случае предусмотрения финансовых средств.</w:t>
      </w:r>
    </w:p>
  </w:footnote>
  <w:footnote w:id="34">
    <w:p w:rsidR="006D2CDF" w:rsidRPr="008842CE" w:rsidRDefault="006D2CDF"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5">
    <w:p w:rsidR="006D2CDF" w:rsidRPr="008842CE" w:rsidRDefault="006D2CDF"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0F0"/>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03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B95"/>
    <w:rsid w:val="002F1F78"/>
    <w:rsid w:val="002F2045"/>
    <w:rsid w:val="002F2657"/>
    <w:rsid w:val="002F27C9"/>
    <w:rsid w:val="002F2A55"/>
    <w:rsid w:val="002F2B23"/>
    <w:rsid w:val="002F35FE"/>
    <w:rsid w:val="002F6164"/>
    <w:rsid w:val="002F6B52"/>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36E"/>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46ED"/>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3F5F"/>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6997"/>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1F3C"/>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17AD3"/>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01E"/>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347"/>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02"/>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C66"/>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8F9"/>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170"/>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777"/>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5F3"/>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326D"/>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47854"/>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4859498">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74091651">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DA014-9821-4279-8229-274D97326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108</Pages>
  <Words>23853</Words>
  <Characters>135964</Characters>
  <Application>Microsoft Office Word</Application>
  <DocSecurity>0</DocSecurity>
  <Lines>1133</Lines>
  <Paragraphs>318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159499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user04</cp:lastModifiedBy>
  <cp:revision>14</cp:revision>
  <cp:lastPrinted>2018-02-16T07:12:00Z</cp:lastPrinted>
  <dcterms:created xsi:type="dcterms:W3CDTF">2023-03-09T00:54:00Z</dcterms:created>
  <dcterms:modified xsi:type="dcterms:W3CDTF">2023-03-09T01:07:00Z</dcterms:modified>
</cp:coreProperties>
</file>